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8266"/>
      </w:tblGrid>
      <w:tr w:rsidR="007C7BA4" w:rsidRPr="00604055" w14:paraId="7312ADC3" w14:textId="77777777" w:rsidTr="007C7BA4">
        <w:tc>
          <w:tcPr>
            <w:tcW w:w="1515" w:type="dxa"/>
            <w:vAlign w:val="center"/>
          </w:tcPr>
          <w:p w14:paraId="7B3B95A9" w14:textId="77777777" w:rsidR="007C7BA4" w:rsidRPr="00604055" w:rsidRDefault="007C7BA4" w:rsidP="00B570FA">
            <w:pPr>
              <w:pStyle w:val="stBilgi"/>
            </w:pPr>
            <w:r w:rsidRPr="00604055">
              <w:rPr>
                <w:noProof/>
                <w:lang w:eastAsia="tr-TR"/>
              </w:rPr>
              <w:drawing>
                <wp:inline distT="0" distB="0" distL="0" distR="0" wp14:anchorId="2EA11318" wp14:editId="225657D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6" w:type="dxa"/>
          </w:tcPr>
          <w:p w14:paraId="37E9811C" w14:textId="0CD76E87" w:rsidR="007C7BA4" w:rsidRPr="00604055" w:rsidRDefault="007C7BA4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604055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14F35E6" w:rsidR="007C7BA4" w:rsidRPr="00604055" w:rsidRDefault="007C7BA4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604055">
              <w:rPr>
                <w:b/>
                <w:color w:val="C00000"/>
                <w:sz w:val="32"/>
              </w:rPr>
              <w:t>(İhracat Genel Müdürlüğü)</w:t>
            </w:r>
          </w:p>
          <w:p w14:paraId="739A2B55" w14:textId="4AB7E385" w:rsidR="007C7BA4" w:rsidRPr="00604055" w:rsidRDefault="00A81AB5" w:rsidP="008417C5">
            <w:pPr>
              <w:jc w:val="center"/>
              <w:rPr>
                <w:b/>
                <w:color w:val="002060"/>
                <w:sz w:val="32"/>
              </w:rPr>
            </w:pPr>
            <w:bookmarkStart w:id="0" w:name="_Hlk113789851"/>
            <w:proofErr w:type="spellStart"/>
            <w:r w:rsidRPr="00604055">
              <w:rPr>
                <w:b/>
                <w:color w:val="002060"/>
                <w:sz w:val="32"/>
              </w:rPr>
              <w:t>Sektörel</w:t>
            </w:r>
            <w:proofErr w:type="spellEnd"/>
            <w:r w:rsidRPr="00604055">
              <w:rPr>
                <w:b/>
                <w:color w:val="002060"/>
                <w:sz w:val="32"/>
              </w:rPr>
              <w:t xml:space="preserve"> Ticaret Heyeti/</w:t>
            </w:r>
            <w:proofErr w:type="spellStart"/>
            <w:r w:rsidR="008417C5">
              <w:rPr>
                <w:b/>
                <w:color w:val="002060"/>
                <w:sz w:val="32"/>
              </w:rPr>
              <w:t>Sektörel</w:t>
            </w:r>
            <w:proofErr w:type="spellEnd"/>
            <w:r w:rsidR="008417C5">
              <w:rPr>
                <w:b/>
                <w:color w:val="002060"/>
                <w:sz w:val="32"/>
              </w:rPr>
              <w:t xml:space="preserve"> </w:t>
            </w:r>
            <w:r w:rsidRPr="00604055">
              <w:rPr>
                <w:b/>
                <w:color w:val="002060"/>
                <w:sz w:val="32"/>
              </w:rPr>
              <w:t>Alım Heyeti/Sanal</w:t>
            </w:r>
            <w:r w:rsidR="008417C5">
              <w:rPr>
                <w:b/>
                <w:color w:val="002060"/>
                <w:sz w:val="32"/>
              </w:rPr>
              <w:t xml:space="preserve"> Ticaret</w:t>
            </w:r>
            <w:r w:rsidRPr="00604055">
              <w:rPr>
                <w:b/>
                <w:color w:val="002060"/>
                <w:sz w:val="32"/>
              </w:rPr>
              <w:t xml:space="preserve"> Heyet</w:t>
            </w:r>
            <w:r w:rsidR="008417C5">
              <w:rPr>
                <w:b/>
                <w:color w:val="002060"/>
                <w:sz w:val="32"/>
              </w:rPr>
              <w:t>i</w:t>
            </w:r>
            <w:r w:rsidRPr="00604055">
              <w:rPr>
                <w:b/>
                <w:color w:val="002060"/>
                <w:sz w:val="32"/>
              </w:rPr>
              <w:t xml:space="preserve"> </w:t>
            </w:r>
            <w:r w:rsidR="007C7BA4" w:rsidRPr="00604055">
              <w:rPr>
                <w:b/>
                <w:color w:val="002060"/>
                <w:sz w:val="32"/>
              </w:rPr>
              <w:t>Destek Ödeme Başvuru Formu</w:t>
            </w:r>
          </w:p>
          <w:bookmarkEnd w:id="0"/>
          <w:p w14:paraId="0251E17D" w14:textId="623162F2" w:rsidR="007C7BA4" w:rsidRPr="00604055" w:rsidRDefault="007C7BA4" w:rsidP="0077502F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</w:tr>
    </w:tbl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294"/>
        <w:gridCol w:w="3484"/>
        <w:gridCol w:w="3487"/>
      </w:tblGrid>
      <w:tr w:rsidR="00420FF1" w:rsidRPr="00604055" w14:paraId="3061AE55" w14:textId="77777777" w:rsidTr="00447DF6">
        <w:trPr>
          <w:trHeight w:val="309"/>
        </w:trPr>
        <w:tc>
          <w:tcPr>
            <w:tcW w:w="10348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7F8D71F" w14:textId="06C9F318" w:rsidR="00420FF1" w:rsidRPr="00604055" w:rsidRDefault="00F45C68" w:rsidP="0077502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gramStart"/>
            <w:r w:rsidRPr="0060405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 w:rsidRPr="0060405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</w:t>
            </w:r>
            <w:r w:rsidR="0077502F" w:rsidRPr="0060405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420FF1" w:rsidRPr="00604055" w14:paraId="22E6B98E" w14:textId="77777777" w:rsidTr="00CC15CF">
        <w:trPr>
          <w:trHeight w:val="242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69C633" w14:textId="7291DD09" w:rsidR="00420FF1" w:rsidRPr="00604055" w:rsidRDefault="007C31C8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="007E773E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E56BC5" w14:textId="77777777" w:rsidR="00420FF1" w:rsidRPr="00604055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E6424DB" w14:textId="77777777" w:rsidR="00420FF1" w:rsidRPr="00604055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62531" w:rsidRPr="00604055" w14:paraId="342BF099" w14:textId="77777777" w:rsidTr="00CC15CF">
        <w:trPr>
          <w:trHeight w:val="258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3AB79C" w14:textId="42B1418F" w:rsidR="00262531" w:rsidRPr="00604055" w:rsidRDefault="007C31C8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 w:rsidR="00262531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ergi 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BA28A6D" w14:textId="60D9A551" w:rsidR="00262531" w:rsidRPr="00604055" w:rsidRDefault="007C31C8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5A55EA1" w14:textId="77777777" w:rsidR="00262531" w:rsidRPr="00604055" w:rsidRDefault="0026253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20FF1" w:rsidRPr="00604055" w14:paraId="0ACF2F58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B5ABBC" w14:textId="5925CB0D" w:rsidR="00420FF1" w:rsidRPr="00604055" w:rsidRDefault="007C31C8" w:rsidP="0091731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917319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dresi 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8A0D29" w14:textId="77777777" w:rsidR="00420FF1" w:rsidRPr="00604055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27AAC6" w14:textId="77777777" w:rsidR="00420FF1" w:rsidRPr="00604055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604055" w14:paraId="67257D39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2A2DEE3" w14:textId="373A53B2" w:rsidR="0077502F" w:rsidRPr="00604055" w:rsidRDefault="00BB2E6C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77502F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C31C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77502F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4D6822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DA0A6A3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604055" w14:paraId="31F019CA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441F4E3" w14:textId="6C81E78F" w:rsidR="0077502F" w:rsidRPr="00604055" w:rsidRDefault="0077502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adresi 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15C61A3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01A7465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7502F" w:rsidRPr="00604055" w14:paraId="42E9DEAB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31A1EB7" w14:textId="0D712596" w:rsidR="0077502F" w:rsidRPr="00604055" w:rsidRDefault="0077502F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İletişim </w:t>
            </w:r>
            <w:r w:rsidR="00CC1BF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C19457E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08BEC01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17319" w:rsidRPr="00604055" w14:paraId="5CB4189D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1BDAE43F" w14:textId="525DF48F" w:rsidR="00917319" w:rsidRPr="00604055" w:rsidRDefault="00CC1BF5" w:rsidP="0091731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İrtibat</w:t>
            </w:r>
            <w:r w:rsidR="00917319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917319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772FF68" w14:textId="4AD9AFB3" w:rsidR="00917319" w:rsidRPr="00604055" w:rsidRDefault="00917319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1BD0D4D" w14:textId="77777777" w:rsidR="00917319" w:rsidRPr="00604055" w:rsidRDefault="00917319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17319" w:rsidRPr="00604055" w14:paraId="3B2FDCE7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5CC594D7" w14:textId="0C3FEF23" w:rsidR="00917319" w:rsidRPr="00604055" w:rsidRDefault="00917319" w:rsidP="00CC1BF5">
            <w:pPr>
              <w:pStyle w:val="NormalWeb"/>
              <w:spacing w:before="0" w:beforeAutospacing="0" w:after="0" w:afterAutospacing="0"/>
              <w:ind w:right="-1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İrtibat kişisine ait </w:t>
            </w:r>
            <w:r w:rsidR="00CC1BF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e-posta a</w:t>
            </w: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2EBE036" w14:textId="047595F1" w:rsidR="00917319" w:rsidRPr="00604055" w:rsidRDefault="00917319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E0544DE" w14:textId="77777777" w:rsidR="00917319" w:rsidRPr="00604055" w:rsidRDefault="00917319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95225" w:rsidRPr="00604055" w14:paraId="7249871E" w14:textId="77777777" w:rsidTr="00447DF6">
        <w:trPr>
          <w:trHeight w:val="309"/>
        </w:trPr>
        <w:tc>
          <w:tcPr>
            <w:tcW w:w="10348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2D56B424" w14:textId="51A47AC6" w:rsidR="00995225" w:rsidRPr="00604055" w:rsidRDefault="00364D27" w:rsidP="00295A8F">
            <w:pPr>
              <w:pStyle w:val="NormalWeb"/>
              <w:spacing w:before="0" w:beforeAutospacing="0" w:after="0" w:afterAutospacing="0"/>
              <w:jc w:val="center"/>
            </w:pPr>
            <w:r w:rsidRPr="0060405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VARSA ORTAK OLARAK ÇALIŞILACAK </w:t>
            </w:r>
            <w:proofErr w:type="gramStart"/>
            <w:r w:rsidR="00292BD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İŞBİRLİĞİ</w:t>
            </w:r>
            <w:proofErr w:type="gramEnd"/>
            <w:r w:rsidR="00292BD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KURULUŞU</w:t>
            </w:r>
            <w:r w:rsidRPr="0060405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BİLGİLERİ</w:t>
            </w:r>
          </w:p>
        </w:tc>
      </w:tr>
      <w:tr w:rsidR="00262531" w:rsidRPr="00604055" w14:paraId="3D181D26" w14:textId="77777777" w:rsidTr="00CC15CF">
        <w:trPr>
          <w:trHeight w:val="221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82E88DA" w14:textId="0106ED80" w:rsidR="00262531" w:rsidRPr="00604055" w:rsidRDefault="00DF459A" w:rsidP="00262531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C44D4E9" w14:textId="0FC0B769" w:rsidR="00262531" w:rsidRPr="00604055" w:rsidRDefault="00262531" w:rsidP="0026253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7A8AD96" w14:textId="77777777" w:rsidR="00262531" w:rsidRPr="00604055" w:rsidRDefault="00262531" w:rsidP="0026253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2531" w:rsidRPr="00604055" w14:paraId="596A1F24" w14:textId="77777777" w:rsidTr="00CC15CF">
        <w:trPr>
          <w:trHeight w:val="194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22B7CD7" w14:textId="6EFAE179" w:rsidR="00262531" w:rsidRPr="00604055" w:rsidRDefault="00DF459A" w:rsidP="00262531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Vergi</w:t>
            </w:r>
            <w:r w:rsidR="00262531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961163A" w14:textId="694239EA" w:rsidR="00262531" w:rsidRPr="00604055" w:rsidRDefault="00CC1BF5" w:rsidP="0026253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C9E8BE8" w14:textId="77777777" w:rsidR="00262531" w:rsidRPr="00604055" w:rsidRDefault="00262531" w:rsidP="00262531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502F" w:rsidRPr="00604055" w14:paraId="38AF2F18" w14:textId="77777777" w:rsidTr="00CC15CF">
        <w:trPr>
          <w:trHeight w:val="297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1102D26" w14:textId="1AD6D2BB" w:rsidR="0077502F" w:rsidRPr="00604055" w:rsidRDefault="00DF459A" w:rsidP="00AD7DCE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4A0DB48" w14:textId="77777777" w:rsidR="0077502F" w:rsidRPr="00604055" w:rsidRDefault="0077502F" w:rsidP="00995225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A090FC8" w14:textId="77777777" w:rsidR="0077502F" w:rsidRPr="00604055" w:rsidRDefault="0077502F" w:rsidP="00995225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502F" w:rsidRPr="00604055" w14:paraId="05E6990E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33AE717A" w14:textId="39D14AC0" w:rsidR="0077502F" w:rsidRPr="00604055" w:rsidRDefault="00BB2E6C" w:rsidP="00AD7DCE">
            <w:pPr>
              <w:pStyle w:val="NormalWeb"/>
              <w:spacing w:before="0" w:beforeAutospacing="0" w:after="0" w:afterAutospacing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99522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6443348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1702274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77502F" w:rsidRPr="00604055" w14:paraId="0C94FB7D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7A8A6A8D" w14:textId="445F1A88" w:rsidR="0077502F" w:rsidRPr="00604055" w:rsidRDefault="00EE5A20" w:rsidP="00AD7DC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KEP </w:t>
            </w:r>
            <w:r w:rsidR="00832AD7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B269378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F419F8" w14:textId="77777777" w:rsidR="0077502F" w:rsidRPr="00604055" w:rsidRDefault="0077502F" w:rsidP="0077502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C1BF5" w:rsidRPr="00604055" w14:paraId="64324E0C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4A80AD53" w14:textId="030F968E" w:rsidR="00CC1BF5" w:rsidRPr="00604055" w:rsidRDefault="00CC1BF5" w:rsidP="00CC1BF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İletişim numarası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5861B7D" w14:textId="77777777" w:rsidR="00CC1BF5" w:rsidRPr="00604055" w:rsidRDefault="00CC1BF5" w:rsidP="00CC1BF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4D96CDE" w14:textId="77777777" w:rsidR="00CC1BF5" w:rsidRPr="00604055" w:rsidRDefault="00CC1BF5" w:rsidP="00CC1BF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C1BF5" w:rsidRPr="00604055" w14:paraId="6646A41F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2293AE5B" w14:textId="57291E90" w:rsidR="00CC1BF5" w:rsidRPr="00604055" w:rsidRDefault="00CC1BF5" w:rsidP="00CC1BF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4A4BD" w14:textId="53DC6C56" w:rsidR="00CC1BF5" w:rsidRPr="00604055" w:rsidRDefault="00CC1BF5" w:rsidP="00CC1BF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80ABAB" w14:textId="77777777" w:rsidR="00CC1BF5" w:rsidRPr="00604055" w:rsidRDefault="00CC1BF5" w:rsidP="00CC1BF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C1BF5" w:rsidRPr="00604055" w14:paraId="77126E71" w14:textId="77777777" w:rsidTr="00447DF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</w:tcPr>
          <w:p w14:paraId="6C91E24B" w14:textId="415F766F" w:rsidR="00CC1BF5" w:rsidRPr="00604055" w:rsidRDefault="00CC1BF5" w:rsidP="00CC1BF5">
            <w:pPr>
              <w:pStyle w:val="NormalWeb"/>
              <w:spacing w:before="0" w:beforeAutospacing="0" w:after="0" w:afterAutospacing="0"/>
              <w:ind w:right="-29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İrtibat kişisine ait 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3A33F19" w14:textId="5DA5C57F" w:rsidR="00CC1BF5" w:rsidRPr="00604055" w:rsidRDefault="00CC1BF5" w:rsidP="00CC1BF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8B872A2" w14:textId="77777777" w:rsidR="00CC1BF5" w:rsidRPr="00604055" w:rsidRDefault="00CC1BF5" w:rsidP="00CC1BF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420FF1" w:rsidRPr="00604055" w14:paraId="6F65A674" w14:textId="77777777" w:rsidTr="00447DF6">
        <w:trPr>
          <w:trHeight w:val="30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20C6382C" w14:textId="7F0E758F" w:rsidR="00FC75CA" w:rsidRPr="00604055" w:rsidRDefault="00FC75CA" w:rsidP="00FC75C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604055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HEYETE AİT BİLGİLER</w:t>
            </w:r>
          </w:p>
        </w:tc>
      </w:tr>
      <w:tr w:rsidR="00FC75CA" w:rsidRPr="00604055" w14:paraId="5571AE17" w14:textId="77777777" w:rsidTr="00447DF6">
        <w:trPr>
          <w:trHeight w:val="397"/>
        </w:trPr>
        <w:tc>
          <w:tcPr>
            <w:tcW w:w="308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5C04D2" w14:textId="194A6488" w:rsidR="00FC75CA" w:rsidRPr="00604055" w:rsidRDefault="008561AC" w:rsidP="0091731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Heyetin </w:t>
            </w:r>
            <w:r w:rsidR="00CC1BF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gerçekleştiği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D7BD" w14:textId="60B6C264" w:rsidR="00FC75CA" w:rsidRPr="00604055" w:rsidRDefault="00847C5E" w:rsidP="00847C5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3345" w14:textId="77777777" w:rsidR="00FC75CA" w:rsidRPr="00604055" w:rsidRDefault="00FC75CA" w:rsidP="00847C5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D55E1" w:rsidRPr="00604055" w14:paraId="1681B694" w14:textId="77777777" w:rsidTr="00442FCC">
        <w:trPr>
          <w:trHeight w:val="270"/>
        </w:trPr>
        <w:tc>
          <w:tcPr>
            <w:tcW w:w="3083" w:type="dxa"/>
            <w:vMerge w:val="restart"/>
            <w:tcBorders>
              <w:top w:val="dotted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9AFB25E" w14:textId="4315B1FD" w:rsidR="007D55E1" w:rsidRPr="00604055" w:rsidRDefault="007D55E1" w:rsidP="00847C5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Heyetin başlangıç ve bitiş tarihleri (</w:t>
            </w:r>
            <w:proofErr w:type="spellStart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gg</w:t>
            </w:r>
            <w:proofErr w:type="spellEnd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aa</w:t>
            </w:r>
            <w:proofErr w:type="spellEnd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yyy</w:t>
            </w:r>
            <w:proofErr w:type="spellEnd"/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5A8E4C" w14:textId="77777777" w:rsidR="007D55E1" w:rsidRPr="00604055" w:rsidRDefault="007D55E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F7B9" w14:textId="634DD02F" w:rsidR="007D55E1" w:rsidRPr="00604055" w:rsidRDefault="007D55E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Başlangıç tarihi</w:t>
            </w:r>
          </w:p>
        </w:tc>
        <w:tc>
          <w:tcPr>
            <w:tcW w:w="34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E4C2" w14:textId="03306B54" w:rsidR="007D55E1" w:rsidRPr="00604055" w:rsidRDefault="007D55E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Bitiş tarihi</w:t>
            </w:r>
          </w:p>
        </w:tc>
      </w:tr>
      <w:tr w:rsidR="007D55E1" w:rsidRPr="00604055" w14:paraId="6F712A9E" w14:textId="77777777" w:rsidTr="00442FCC">
        <w:trPr>
          <w:trHeight w:val="270"/>
        </w:trPr>
        <w:tc>
          <w:tcPr>
            <w:tcW w:w="3083" w:type="dxa"/>
            <w:vMerge/>
            <w:tcBorders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B2754D" w14:textId="77777777" w:rsidR="007D55E1" w:rsidRPr="00604055" w:rsidRDefault="007D55E1" w:rsidP="00847C5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DAEB" w14:textId="77777777" w:rsidR="007D55E1" w:rsidRPr="00604055" w:rsidRDefault="007D55E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31E2D" w14:textId="77777777" w:rsidR="007D55E1" w:rsidRPr="00604055" w:rsidRDefault="007D55E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624F" w14:textId="618BE092" w:rsidR="007D55E1" w:rsidRPr="00604055" w:rsidRDefault="007D55E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B17E46" w:rsidRPr="00604055" w14:paraId="219589DC" w14:textId="77777777" w:rsidTr="00447DF6">
        <w:trPr>
          <w:trHeight w:val="135"/>
        </w:trPr>
        <w:tc>
          <w:tcPr>
            <w:tcW w:w="3083" w:type="dxa"/>
            <w:vMerge w:val="restart"/>
            <w:tcBorders>
              <w:top w:val="dotted" w:sz="4" w:space="0" w:color="44546A" w:themeColor="text2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94605EA" w14:textId="0DEE5908" w:rsidR="00B17E46" w:rsidRPr="00604055" w:rsidRDefault="00B17E46" w:rsidP="008561A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Katılımcı </w:t>
            </w:r>
            <w:r w:rsidR="00CC1BF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sayısı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5D93AF" w14:textId="77777777" w:rsidR="00B17E46" w:rsidRPr="00604055" w:rsidRDefault="00B17E46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B83CDDA" w14:textId="32D132BF" w:rsidR="00B17E46" w:rsidRPr="00604055" w:rsidRDefault="00B17E46" w:rsidP="00B17E46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4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Yararlanıcı Kapsamında</w:t>
            </w:r>
            <w:r w:rsidRPr="00604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3488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6F78AD3" w14:textId="325D4892" w:rsidR="00B17E46" w:rsidRPr="00604055" w:rsidRDefault="00B17E46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0405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Ortak kurum/kuruluş Kapsamında</w:t>
            </w:r>
          </w:p>
        </w:tc>
      </w:tr>
      <w:tr w:rsidR="00B17E46" w:rsidRPr="00604055" w14:paraId="3A1BC006" w14:textId="77777777" w:rsidTr="00447DF6">
        <w:trPr>
          <w:trHeight w:val="135"/>
        </w:trPr>
        <w:tc>
          <w:tcPr>
            <w:tcW w:w="3083" w:type="dxa"/>
            <w:vMerge/>
            <w:tcBorders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9262E2D" w14:textId="77777777" w:rsidR="00B17E46" w:rsidRPr="00604055" w:rsidRDefault="00B17E46" w:rsidP="008561A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8C640DA" w14:textId="77777777" w:rsidR="00B17E46" w:rsidRPr="00604055" w:rsidRDefault="00B17E46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5BB4A8B" w14:textId="77777777" w:rsidR="00B17E46" w:rsidRPr="00604055" w:rsidRDefault="00B17E46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488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38B2B021" w14:textId="6AE60784" w:rsidR="00B17E46" w:rsidRPr="00604055" w:rsidRDefault="00B17E46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20FF1" w:rsidRPr="00604055" w14:paraId="5BE5691C" w14:textId="77777777" w:rsidTr="00F37D86">
        <w:trPr>
          <w:trHeight w:val="70"/>
        </w:trPr>
        <w:tc>
          <w:tcPr>
            <w:tcW w:w="3083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D68229" w14:textId="3E2D01FD" w:rsidR="00420FF1" w:rsidRPr="00604055" w:rsidRDefault="00847C5E" w:rsidP="008561A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Heyet </w:t>
            </w:r>
            <w:r w:rsidR="00CC1BF5" w:rsidRPr="00604055">
              <w:rPr>
                <w:rFonts w:asciiTheme="minorHAnsi" w:hAnsiTheme="minorHAnsi" w:cstheme="minorHAnsi"/>
                <w:b/>
                <w:sz w:val="22"/>
                <w:szCs w:val="22"/>
              </w:rPr>
              <w:t>düzenlenen sektör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4C0C14" w14:textId="77777777" w:rsidR="00420FF1" w:rsidRPr="00604055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078230C" w14:textId="77777777" w:rsidR="00420FF1" w:rsidRPr="00604055" w:rsidRDefault="00420FF1" w:rsidP="00FC75C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507F6DA" w14:textId="4D95FE75" w:rsidR="008417C5" w:rsidRDefault="008417C5"/>
    <w:tbl>
      <w:tblPr>
        <w:tblW w:w="10343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2"/>
        <w:gridCol w:w="294"/>
        <w:gridCol w:w="6967"/>
      </w:tblGrid>
      <w:tr w:rsidR="008417C5" w:rsidRPr="00C359C8" w:rsidDel="000A6B36" w14:paraId="49DF7BEE" w14:textId="4D443A72" w:rsidTr="008417C5">
        <w:trPr>
          <w:trHeight w:val="309"/>
          <w:del w:id="1" w:author="Kaan Sevinir" w:date="2023-04-14T12:19:00Z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13CD666F" w14:textId="0F085226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jc w:val="center"/>
              <w:rPr>
                <w:del w:id="2" w:author="Kaan Sevinir" w:date="2023-04-14T12:19:00Z"/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del w:id="3" w:author="Kaan Sevinir" w:date="2023-04-14T12:19:00Z">
              <w:r w:rsidRPr="00C359C8" w:rsidDel="000A6B36">
                <w:rPr>
                  <w:rFonts w:asciiTheme="minorHAnsi" w:hAnsiTheme="minorHAnsi" w:cstheme="minorHAnsi"/>
                  <w:b/>
                  <w:bCs/>
                  <w:color w:val="FFFFFF" w:themeColor="background1"/>
                  <w:sz w:val="28"/>
                  <w:szCs w:val="28"/>
                </w:rPr>
                <w:delText xml:space="preserve">YETKİLİ TEMSİLCİ </w:delText>
              </w:r>
            </w:del>
          </w:p>
        </w:tc>
      </w:tr>
      <w:tr w:rsidR="008417C5" w:rsidRPr="00C359C8" w:rsidDel="000A6B36" w14:paraId="33CF5734" w14:textId="3161FD4B" w:rsidTr="008417C5">
        <w:trPr>
          <w:trHeight w:val="397"/>
          <w:del w:id="4" w:author="Kaan Sevinir" w:date="2023-04-14T12:19:00Z"/>
        </w:trPr>
        <w:tc>
          <w:tcPr>
            <w:tcW w:w="30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A22E82" w14:textId="34F9761D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5" w:author="Kaan Sevinir" w:date="2023-04-14T12:19:00Z"/>
                <w:rFonts w:asciiTheme="minorHAnsi" w:hAnsiTheme="minorHAnsi" w:cstheme="minorHAnsi"/>
                <w:b/>
                <w:sz w:val="22"/>
                <w:szCs w:val="22"/>
              </w:rPr>
            </w:pPr>
            <w:del w:id="6" w:author="Kaan Sevinir" w:date="2023-04-14T12:19:00Z">
              <w:r w:rsidRPr="00C359C8" w:rsidDel="000A6B36">
                <w:rPr>
                  <w:rFonts w:asciiTheme="minorHAnsi" w:hAnsiTheme="minorHAnsi" w:cstheme="minorHAnsi"/>
                  <w:b/>
                  <w:sz w:val="22"/>
                  <w:szCs w:val="22"/>
                </w:rPr>
                <w:delText>Yetkili temsilci adı soyadı</w:delText>
              </w:r>
            </w:del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EAEB" w14:textId="4CA23A75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jc w:val="right"/>
              <w:rPr>
                <w:del w:id="7" w:author="Kaan Sevinir" w:date="2023-04-14T12:19:00Z"/>
                <w:rFonts w:asciiTheme="minorHAnsi" w:hAnsiTheme="minorHAnsi" w:cstheme="minorHAnsi"/>
                <w:sz w:val="22"/>
                <w:szCs w:val="22"/>
              </w:rPr>
            </w:pPr>
            <w:del w:id="8" w:author="Kaan Sevinir" w:date="2023-04-14T12:19:00Z">
              <w:r w:rsidRPr="00C359C8" w:rsidDel="000A6B36">
                <w:rPr>
                  <w:rFonts w:asciiTheme="minorHAnsi" w:hAnsiTheme="minorHAnsi" w:cstheme="minorHAnsi"/>
                  <w:sz w:val="22"/>
                  <w:szCs w:val="22"/>
                </w:rPr>
                <w:delText>:</w:delText>
              </w:r>
            </w:del>
          </w:p>
        </w:tc>
        <w:tc>
          <w:tcPr>
            <w:tcW w:w="69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3455" w14:textId="06A98BB9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9" w:author="Kaan Sevinir" w:date="2023-04-14T12:19:00Z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17C5" w:rsidRPr="00C359C8" w:rsidDel="000A6B36" w14:paraId="1448C204" w14:textId="6FD8A0A1" w:rsidTr="008417C5">
        <w:trPr>
          <w:trHeight w:val="70"/>
          <w:del w:id="10" w:author="Kaan Sevinir" w:date="2023-04-14T12:19:00Z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45133D1" w14:textId="63EB0095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11" w:author="Kaan Sevinir" w:date="2023-04-14T12:19:00Z"/>
                <w:rFonts w:asciiTheme="minorHAnsi" w:hAnsiTheme="minorHAnsi" w:cstheme="minorHAnsi"/>
                <w:b/>
                <w:sz w:val="22"/>
                <w:szCs w:val="22"/>
              </w:rPr>
            </w:pPr>
            <w:del w:id="12" w:author="Kaan Sevinir" w:date="2023-04-14T12:19:00Z">
              <w:r w:rsidRPr="00C359C8" w:rsidDel="000A6B36">
                <w:rPr>
                  <w:rFonts w:asciiTheme="minorHAnsi" w:hAnsiTheme="minorHAnsi" w:cstheme="minorHAnsi"/>
                  <w:b/>
                  <w:sz w:val="22"/>
                  <w:szCs w:val="22"/>
                </w:rPr>
                <w:delText>Unvanı</w:delText>
              </w:r>
            </w:del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A3DAF2B" w14:textId="221ED549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jc w:val="right"/>
              <w:rPr>
                <w:del w:id="13" w:author="Kaan Sevinir" w:date="2023-04-14T12:19:00Z"/>
                <w:rFonts w:asciiTheme="minorHAnsi" w:hAnsiTheme="minorHAnsi" w:cstheme="minorHAnsi"/>
                <w:sz w:val="22"/>
                <w:szCs w:val="22"/>
              </w:rPr>
            </w:pPr>
            <w:del w:id="14" w:author="Kaan Sevinir" w:date="2023-04-14T12:19:00Z">
              <w:r w:rsidRPr="00C359C8" w:rsidDel="000A6B36">
                <w:rPr>
                  <w:rFonts w:asciiTheme="minorHAnsi" w:hAnsiTheme="minorHAnsi" w:cstheme="minorHAnsi"/>
                  <w:sz w:val="22"/>
                  <w:szCs w:val="22"/>
                </w:rPr>
                <w:delText>:</w:delText>
              </w:r>
            </w:del>
          </w:p>
        </w:tc>
        <w:tc>
          <w:tcPr>
            <w:tcW w:w="6967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B75E116" w14:textId="13E91508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15" w:author="Kaan Sevinir" w:date="2023-04-14T12:19:00Z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E62BF" w:rsidRPr="00C359C8" w:rsidDel="000A6B36" w14:paraId="6D0AC3AD" w14:textId="24C3A668" w:rsidTr="008417C5">
        <w:trPr>
          <w:trHeight w:val="70"/>
          <w:del w:id="16" w:author="Kaan Sevinir" w:date="2023-04-14T12:19:00Z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120A917" w14:textId="1999980D" w:rsidR="005E62BF" w:rsidRPr="00C359C8" w:rsidDel="000A6B36" w:rsidRDefault="005E62BF" w:rsidP="0022273F">
            <w:pPr>
              <w:pStyle w:val="NormalWeb"/>
              <w:spacing w:before="0" w:beforeAutospacing="0" w:after="0" w:afterAutospacing="0"/>
              <w:rPr>
                <w:del w:id="17" w:author="Kaan Sevinir" w:date="2023-04-14T12:19:00Z"/>
                <w:rFonts w:asciiTheme="minorHAnsi" w:hAnsiTheme="minorHAnsi" w:cstheme="minorHAnsi"/>
                <w:b/>
                <w:sz w:val="22"/>
                <w:szCs w:val="22"/>
              </w:rPr>
            </w:pPr>
            <w:del w:id="18" w:author="Kaan Sevinir" w:date="2023-04-14T12:19:00Z">
              <w:r w:rsidDel="000A6B36">
                <w:rPr>
                  <w:rFonts w:asciiTheme="minorHAnsi" w:hAnsiTheme="minorHAnsi" w:cstheme="minorHAnsi"/>
                  <w:b/>
                  <w:sz w:val="22"/>
                  <w:szCs w:val="22"/>
                </w:rPr>
                <w:delText>E-posta adresi</w:delText>
              </w:r>
            </w:del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0D03D71D" w14:textId="346AE4B8" w:rsidR="005E62BF" w:rsidRPr="00C359C8" w:rsidDel="000A6B36" w:rsidRDefault="005E62BF" w:rsidP="0022273F">
            <w:pPr>
              <w:pStyle w:val="NormalWeb"/>
              <w:spacing w:before="0" w:beforeAutospacing="0" w:after="0" w:afterAutospacing="0"/>
              <w:jc w:val="right"/>
              <w:rPr>
                <w:del w:id="19" w:author="Kaan Sevinir" w:date="2023-04-14T12:19:00Z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67601B78" w14:textId="03D530F4" w:rsidR="005E62BF" w:rsidRPr="00C359C8" w:rsidDel="000A6B36" w:rsidRDefault="005E62BF" w:rsidP="0022273F">
            <w:pPr>
              <w:pStyle w:val="NormalWeb"/>
              <w:spacing w:before="0" w:beforeAutospacing="0" w:after="0" w:afterAutospacing="0"/>
              <w:rPr>
                <w:del w:id="20" w:author="Kaan Sevinir" w:date="2023-04-14T12:19:00Z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417C5" w:rsidRPr="00C359C8" w:rsidDel="000A6B36" w14:paraId="6908B5F8" w14:textId="2D20CC0E" w:rsidTr="008417C5">
        <w:trPr>
          <w:trHeight w:val="70"/>
          <w:del w:id="21" w:author="Kaan Sevinir" w:date="2023-04-14T12:19:00Z"/>
        </w:trPr>
        <w:tc>
          <w:tcPr>
            <w:tcW w:w="3082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647CFB2" w14:textId="53836C70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22" w:author="Kaan Sevinir" w:date="2023-04-14T12:19:00Z"/>
                <w:rFonts w:asciiTheme="minorHAnsi" w:hAnsiTheme="minorHAnsi" w:cstheme="minorHAnsi"/>
                <w:b/>
                <w:sz w:val="22"/>
                <w:szCs w:val="22"/>
              </w:rPr>
            </w:pPr>
            <w:del w:id="23" w:author="Kaan Sevinir" w:date="2023-04-14T12:19:00Z">
              <w:r w:rsidRPr="00C359C8" w:rsidDel="000A6B36">
                <w:rPr>
                  <w:rFonts w:asciiTheme="minorHAnsi" w:hAnsiTheme="minorHAnsi" w:cstheme="minorHAnsi"/>
                  <w:b/>
                  <w:sz w:val="22"/>
                  <w:szCs w:val="22"/>
                </w:rPr>
                <w:delText>Tarih</w:delText>
              </w:r>
            </w:del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BF7BB00" w14:textId="07588422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jc w:val="right"/>
              <w:rPr>
                <w:del w:id="24" w:author="Kaan Sevinir" w:date="2023-04-14T12:19:00Z"/>
                <w:rFonts w:asciiTheme="minorHAnsi" w:hAnsiTheme="minorHAnsi" w:cstheme="minorHAnsi"/>
                <w:sz w:val="22"/>
                <w:szCs w:val="22"/>
              </w:rPr>
            </w:pPr>
            <w:del w:id="25" w:author="Kaan Sevinir" w:date="2023-04-14T12:19:00Z">
              <w:r w:rsidRPr="00C359C8" w:rsidDel="000A6B36">
                <w:rPr>
                  <w:rFonts w:asciiTheme="minorHAnsi" w:hAnsiTheme="minorHAnsi" w:cstheme="minorHAnsi"/>
                  <w:sz w:val="22"/>
                  <w:szCs w:val="22"/>
                </w:rPr>
                <w:delText>:</w:delText>
              </w:r>
            </w:del>
          </w:p>
        </w:tc>
        <w:tc>
          <w:tcPr>
            <w:tcW w:w="6967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79CDD8F2" w14:textId="69D1B52F" w:rsidR="008417C5" w:rsidRPr="00C359C8" w:rsidDel="000A6B36" w:rsidRDefault="008417C5" w:rsidP="0022273F">
            <w:pPr>
              <w:pStyle w:val="NormalWeb"/>
              <w:spacing w:before="0" w:beforeAutospacing="0" w:after="0" w:afterAutospacing="0"/>
              <w:rPr>
                <w:del w:id="26" w:author="Kaan Sevinir" w:date="2023-04-14T12:19:00Z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256D9" w:rsidRPr="00C359C8" w:rsidDel="000A6B36" w14:paraId="044B26DB" w14:textId="6BEBE264" w:rsidTr="0014571A">
        <w:trPr>
          <w:trHeight w:val="70"/>
          <w:del w:id="27" w:author="Kaan Sevinir" w:date="2023-04-14T12:19:00Z"/>
        </w:trPr>
        <w:tc>
          <w:tcPr>
            <w:tcW w:w="10343" w:type="dxa"/>
            <w:gridSpan w:val="3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580649D4" w14:textId="40CF4DE3" w:rsidR="008256D9" w:rsidRPr="00C359C8" w:rsidDel="000A6B36" w:rsidRDefault="008256D9" w:rsidP="0022273F">
            <w:pPr>
              <w:pStyle w:val="NormalWeb"/>
              <w:spacing w:before="0" w:beforeAutospacing="0" w:after="0" w:afterAutospacing="0"/>
              <w:rPr>
                <w:del w:id="28" w:author="Kaan Sevinir" w:date="2023-04-14T12:19:00Z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del w:id="29" w:author="Kaan Sevinir" w:date="2023-04-14T12:19:00Z">
              <w:r w:rsidRPr="008256D9" w:rsidDel="000A6B36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Bu form ve ekleri işbirliği kuruluşunu temsil/ilzama yetkili kişi/kişilerce</w:delText>
              </w:r>
              <w:r w:rsidR="00AA17E6" w:rsidDel="000A6B36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 xml:space="preserve"> elektronik imza ile</w:delText>
              </w:r>
              <w:r w:rsidRPr="008256D9" w:rsidDel="000A6B36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 xml:space="preserve"> imzalanacaktır.</w:delText>
              </w:r>
            </w:del>
          </w:p>
        </w:tc>
      </w:tr>
    </w:tbl>
    <w:p w14:paraId="6EC19227" w14:textId="0104587D" w:rsidR="004A6CD5" w:rsidRDefault="004A6CD5" w:rsidP="004A6CD5">
      <w:pPr>
        <w:pStyle w:val="NormalWeb"/>
        <w:spacing w:line="276" w:lineRule="auto"/>
        <w:jc w:val="both"/>
        <w:rPr>
          <w:b/>
          <w:sz w:val="22"/>
          <w:szCs w:val="22"/>
          <w:u w:val="single"/>
        </w:rPr>
      </w:pPr>
    </w:p>
    <w:p w14:paraId="72D97F28" w14:textId="77777777" w:rsidR="00C369E4" w:rsidRDefault="00C369E4">
      <w:bookmarkStart w:id="30" w:name="_Hlk106804984"/>
      <w:r>
        <w:br w:type="page"/>
      </w:r>
    </w:p>
    <w:tbl>
      <w:tblPr>
        <w:tblStyle w:val="TabloKlavuzu1"/>
        <w:tblW w:w="10343" w:type="dxa"/>
        <w:tblInd w:w="-10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5E7CD2" w:rsidRPr="00604055" w14:paraId="02E89714" w14:textId="77777777" w:rsidTr="00021673">
        <w:trPr>
          <w:trHeight w:val="257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15EF4F8" w14:textId="4A27C5BB" w:rsidR="005E7CD2" w:rsidRPr="00604055" w:rsidRDefault="005E7CD2" w:rsidP="009A526B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60405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5E7CD2" w:rsidRPr="00604055" w14:paraId="5FD5D4A6" w14:textId="77777777" w:rsidTr="00021673">
        <w:trPr>
          <w:trHeight w:val="474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2FF88A98" w14:textId="77777777" w:rsidR="005E7CD2" w:rsidRPr="00604055" w:rsidRDefault="005E7CD2" w:rsidP="009A526B">
            <w:pPr>
              <w:jc w:val="center"/>
              <w:rPr>
                <w:rFonts w:cstheme="minorHAnsi"/>
                <w:b/>
                <w:bCs/>
              </w:rPr>
            </w:pPr>
            <w:r w:rsidRPr="00604055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6CE9C920" w14:textId="77777777" w:rsidR="005E7CD2" w:rsidRPr="00604055" w:rsidRDefault="005E7CD2" w:rsidP="009A526B">
            <w:pPr>
              <w:jc w:val="center"/>
              <w:rPr>
                <w:rFonts w:cstheme="minorHAnsi"/>
                <w:b/>
                <w:bCs/>
              </w:rPr>
            </w:pPr>
            <w:r w:rsidRPr="00604055">
              <w:rPr>
                <w:rFonts w:cstheme="minorHAnsi"/>
                <w:b/>
                <w:bCs/>
              </w:rPr>
              <w:t>EKLER</w:t>
            </w:r>
          </w:p>
        </w:tc>
      </w:tr>
      <w:tr w:rsidR="005E7CD2" w:rsidRPr="00604055" w14:paraId="53FCBDDD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94BC03E" w14:textId="77777777" w:rsidR="005E7CD2" w:rsidRPr="00604055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A1ADF7E" w14:textId="0AA07E86" w:rsidR="005E7CD2" w:rsidRPr="00604055" w:rsidRDefault="005E7CD2" w:rsidP="001C3C24">
            <w:pPr>
              <w:jc w:val="both"/>
            </w:pPr>
            <w:r w:rsidRPr="00604055">
              <w:rPr>
                <w:rFonts w:cstheme="minorHAnsi"/>
              </w:rPr>
              <w:t xml:space="preserve">Heyet </w:t>
            </w:r>
            <w:r w:rsidR="00D678CE">
              <w:rPr>
                <w:rFonts w:cstheme="minorHAnsi"/>
              </w:rPr>
              <w:t>p</w:t>
            </w:r>
            <w:r w:rsidRPr="00604055">
              <w:rPr>
                <w:rFonts w:cstheme="minorHAnsi"/>
              </w:rPr>
              <w:t>rogramı (Gün ve saat bazında heyet kapsamında gerçekleştirilen faaliyetler, ziyaret edilen kurum ve kuruluşlar, inceleme yapılan firmalar, düzenlenen ikili iş görüşmeleri, uçuş ve konaklama bilgileri)</w:t>
            </w:r>
          </w:p>
        </w:tc>
      </w:tr>
      <w:tr w:rsidR="005E7CD2" w:rsidRPr="00604055" w14:paraId="45737AA4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20CA001" w14:textId="77777777" w:rsidR="005E7CD2" w:rsidRPr="00604055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962FC3C" w14:textId="04AEBF55" w:rsidR="005E7CD2" w:rsidRPr="00604055" w:rsidRDefault="00D678CE" w:rsidP="001C3C24">
            <w:pPr>
              <w:jc w:val="both"/>
            </w:pPr>
            <w:r w:rsidRPr="00604055">
              <w:rPr>
                <w:rFonts w:cstheme="minorHAnsi"/>
              </w:rPr>
              <w:t>Hizmet alımlarına ilişkin sözleşme dokümanları</w:t>
            </w:r>
          </w:p>
        </w:tc>
      </w:tr>
      <w:tr w:rsidR="005E7CD2" w:rsidRPr="00604055" w14:paraId="0F22B409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A34AE2E" w14:textId="77777777" w:rsidR="005E7CD2" w:rsidRPr="00604055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73C685F" w14:textId="779468E4" w:rsidR="005E7CD2" w:rsidRPr="00604055" w:rsidRDefault="00F37D86" w:rsidP="001C3C24">
            <w:pPr>
              <w:pStyle w:val="NormalWeb"/>
              <w:tabs>
                <w:tab w:val="left" w:pos="2610"/>
              </w:tabs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04055">
              <w:rPr>
                <w:rFonts w:asciiTheme="minorHAnsi" w:hAnsiTheme="minorHAnsi" w:cstheme="minorHAnsi"/>
                <w:sz w:val="22"/>
                <w:szCs w:val="22"/>
              </w:rPr>
              <w:t>Heyete</w:t>
            </w:r>
            <w:r w:rsidR="005E7CD2" w:rsidRPr="00604055">
              <w:rPr>
                <w:rFonts w:asciiTheme="minorHAnsi" w:hAnsiTheme="minorHAnsi" w:cstheme="minorHAnsi"/>
                <w:sz w:val="22"/>
                <w:szCs w:val="22"/>
              </w:rPr>
              <w:t xml:space="preserve"> katılan şirket çalışanının;</w:t>
            </w:r>
          </w:p>
          <w:p w14:paraId="737CE5C4" w14:textId="6DF3139F" w:rsidR="005E7CD2" w:rsidRPr="00021673" w:rsidRDefault="005E7CD2" w:rsidP="00021673">
            <w:pPr>
              <w:pStyle w:val="NormalWeb"/>
              <w:tabs>
                <w:tab w:val="left" w:pos="2610"/>
              </w:tabs>
              <w:spacing w:before="0" w:beforeAutospacing="0" w:after="0" w:afterAutospacing="0"/>
              <w:ind w:left="332"/>
              <w:jc w:val="both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>Şirket sahibi veya ortağı olması halinde, şirketin güncel sermaye paylaşımını gösteren</w:t>
            </w:r>
            <w:r w:rsidR="00444052">
              <w:rPr>
                <w:rFonts w:asciiTheme="minorHAnsi" w:hAnsiTheme="minorHAnsi" w:cstheme="minorHAnsi"/>
                <w:sz w:val="20"/>
                <w:szCs w:val="22"/>
              </w:rPr>
              <w:t xml:space="preserve"> Türkiye T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 xml:space="preserve">icaret </w:t>
            </w:r>
            <w:r w:rsidR="00444052">
              <w:rPr>
                <w:rFonts w:asciiTheme="minorHAnsi" w:hAnsiTheme="minorHAnsi" w:cstheme="minorHAnsi"/>
                <w:sz w:val="20"/>
                <w:szCs w:val="22"/>
              </w:rPr>
              <w:t>S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>icil</w:t>
            </w:r>
            <w:r w:rsidR="00444052">
              <w:rPr>
                <w:rFonts w:asciiTheme="minorHAnsi" w:hAnsiTheme="minorHAnsi" w:cstheme="minorHAnsi"/>
                <w:sz w:val="20"/>
                <w:szCs w:val="22"/>
              </w:rPr>
              <w:t>i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="00444052">
              <w:rPr>
                <w:rFonts w:asciiTheme="minorHAnsi" w:hAnsiTheme="minorHAnsi" w:cstheme="minorHAnsi"/>
                <w:sz w:val="20"/>
                <w:szCs w:val="22"/>
              </w:rPr>
              <w:t>G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>azetesi (İbraz edilememesi halinde Ticaret Sicil M</w:t>
            </w:r>
            <w:r w:rsidR="000F3584">
              <w:rPr>
                <w:rFonts w:asciiTheme="minorHAnsi" w:hAnsiTheme="minorHAnsi" w:cstheme="minorHAnsi"/>
                <w:sz w:val="20"/>
                <w:szCs w:val="22"/>
              </w:rPr>
              <w:t>üdürlüğü’nden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 xml:space="preserve"> alınan yazı veya pay cetveli</w:t>
            </w:r>
            <w:r w:rsidR="00487BDB" w:rsidRPr="00021673">
              <w:rPr>
                <w:rFonts w:asciiTheme="minorHAnsi" w:hAnsiTheme="minorHAnsi" w:cstheme="minorHAnsi"/>
                <w:sz w:val="20"/>
                <w:szCs w:val="22"/>
              </w:rPr>
              <w:t>)</w:t>
            </w:r>
            <w:r w:rsidRPr="00021673">
              <w:rPr>
                <w:rFonts w:asciiTheme="minorHAnsi" w:hAnsiTheme="minorHAnsi" w:cstheme="minorHAnsi"/>
                <w:sz w:val="20"/>
                <w:szCs w:val="22"/>
              </w:rPr>
              <w:t xml:space="preserve"> (</w:t>
            </w:r>
            <w:r w:rsidRPr="00021673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Faaliyete katılan kişinin şirketin ortağı olup olmadığı DYS üzerinden sorgulanır.)</w:t>
            </w:r>
          </w:p>
          <w:p w14:paraId="520B1B49" w14:textId="4F937950" w:rsidR="005E7CD2" w:rsidRPr="00604055" w:rsidRDefault="005E7CD2" w:rsidP="00021673">
            <w:pPr>
              <w:ind w:left="332"/>
              <w:jc w:val="both"/>
            </w:pPr>
            <w:r w:rsidRPr="00021673">
              <w:rPr>
                <w:rFonts w:cstheme="minorHAnsi"/>
                <w:color w:val="000000"/>
                <w:sz w:val="20"/>
              </w:rPr>
              <w:t xml:space="preserve">Personel (yönetim kurulu/icra kurulu üyesi ve şirket yöneticisi dahil) olması halinde, bu durumu gösterir </w:t>
            </w:r>
            <w:r w:rsidR="00AF189D">
              <w:rPr>
                <w:rFonts w:cstheme="minorHAnsi"/>
                <w:color w:val="000000"/>
                <w:sz w:val="20"/>
              </w:rPr>
              <w:t xml:space="preserve">Türkiye </w:t>
            </w:r>
            <w:r w:rsidRPr="00021673">
              <w:rPr>
                <w:rFonts w:cstheme="minorHAnsi"/>
                <w:color w:val="000000"/>
                <w:sz w:val="20"/>
              </w:rPr>
              <w:t>Ticaret Sicil</w:t>
            </w:r>
            <w:r w:rsidR="00AF189D">
              <w:rPr>
                <w:rFonts w:cstheme="minorHAnsi"/>
                <w:color w:val="000000"/>
                <w:sz w:val="20"/>
              </w:rPr>
              <w:t>i</w:t>
            </w:r>
            <w:r w:rsidRPr="00021673">
              <w:rPr>
                <w:rFonts w:cstheme="minorHAnsi"/>
                <w:color w:val="000000"/>
                <w:sz w:val="20"/>
              </w:rPr>
              <w:t xml:space="preserve"> Gazetesi veya heyetin yapıldığı aya ait SGK bildirgesi veya kişinin şirketi temsil ve ilzama yetkili olduğunu gösteren imza sirküleri</w:t>
            </w:r>
          </w:p>
        </w:tc>
      </w:tr>
      <w:tr w:rsidR="005E7CD2" w:rsidRPr="00604055" w14:paraId="769DA294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161820E" w14:textId="77777777" w:rsidR="005E7CD2" w:rsidRPr="00604055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F79C14" w14:textId="13DA5D69" w:rsidR="005E7CD2" w:rsidRPr="00604055" w:rsidRDefault="005E7CD2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604055">
              <w:rPr>
                <w:rFonts w:eastAsia="Times New Roman" w:cstheme="minorHAnsi"/>
                <w:lang w:eastAsia="en-GB"/>
              </w:rPr>
              <w:t>Ulaşımın uçakla yapılması durumunda</w:t>
            </w:r>
            <w:r w:rsidR="00021673">
              <w:rPr>
                <w:rFonts w:eastAsia="Times New Roman" w:cstheme="minorHAnsi"/>
                <w:lang w:eastAsia="en-GB"/>
              </w:rPr>
              <w:t xml:space="preserve"> sunulacaklar</w:t>
            </w:r>
            <w:r w:rsidRPr="00604055">
              <w:rPr>
                <w:rFonts w:eastAsia="Times New Roman" w:cstheme="minorHAnsi"/>
                <w:lang w:eastAsia="en-GB"/>
              </w:rPr>
              <w:t xml:space="preserve">: </w:t>
            </w:r>
          </w:p>
          <w:p w14:paraId="552B8315" w14:textId="77777777" w:rsidR="005E7CD2" w:rsidRPr="00021673" w:rsidRDefault="005E7CD2" w:rsidP="001C3C24">
            <w:pPr>
              <w:numPr>
                <w:ilvl w:val="0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20"/>
                <w:lang w:eastAsia="en-GB"/>
              </w:rPr>
            </w:pPr>
            <w:r w:rsidRPr="00021673">
              <w:rPr>
                <w:rFonts w:eastAsia="Times New Roman" w:cstheme="minorHAnsi"/>
                <w:sz w:val="20"/>
                <w:lang w:eastAsia="en-GB"/>
              </w:rPr>
              <w:t xml:space="preserve">Elektronik bilet </w:t>
            </w:r>
          </w:p>
          <w:p w14:paraId="0AFCD307" w14:textId="6DBE4010" w:rsidR="005E7CD2" w:rsidRPr="00021673" w:rsidRDefault="005E7CD2" w:rsidP="001C3C24">
            <w:pPr>
              <w:numPr>
                <w:ilvl w:val="0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20"/>
                <w:lang w:eastAsia="en-GB"/>
              </w:rPr>
            </w:pPr>
            <w:r w:rsidRPr="00021673">
              <w:rPr>
                <w:rFonts w:eastAsia="Times New Roman" w:cstheme="minorHAnsi"/>
                <w:sz w:val="20"/>
                <w:lang w:eastAsia="en-GB"/>
              </w:rPr>
              <w:t>Onaylanan ülke/ülkelere gidişe ve onaylanan ülke/ülkelerden dönüşe ilişkin (iç uçuşlar hariç) aşağıdaki belgelerden herhangi biri</w:t>
            </w:r>
          </w:p>
          <w:p w14:paraId="203877A8" w14:textId="77777777" w:rsidR="005E7CD2" w:rsidRPr="00021673" w:rsidRDefault="005E7CD2" w:rsidP="001C3C24">
            <w:pPr>
              <w:numPr>
                <w:ilvl w:val="1"/>
                <w:numId w:val="36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 xml:space="preserve">Uçuşlara ait biniş kartları </w:t>
            </w:r>
          </w:p>
          <w:p w14:paraId="31532B48" w14:textId="77777777" w:rsidR="005E7CD2" w:rsidRPr="00021673" w:rsidRDefault="005E7CD2" w:rsidP="001C3C24">
            <w:pPr>
              <w:numPr>
                <w:ilvl w:val="1"/>
                <w:numId w:val="36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 xml:space="preserve">Pasaportun ana sayfası ve ilgili sayfalarının fotokopileri (Temsilcinin ilgili ülkeye giriş yaptığı ve ilgili ülkeden çıkış yaptığı görülmelidir) </w:t>
            </w:r>
          </w:p>
          <w:p w14:paraId="5EB030AC" w14:textId="77777777" w:rsidR="005E7CD2" w:rsidRPr="00021673" w:rsidRDefault="005E7CD2" w:rsidP="001C3C24">
            <w:pPr>
              <w:numPr>
                <w:ilvl w:val="1"/>
                <w:numId w:val="36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 xml:space="preserve">Resmi Makamlardan alınacak yazı (Temsilcinin ilgili ülkeye giriş yaptığı ve ilgili ülkeden çıkış yaptığı görülmelidir) </w:t>
            </w:r>
          </w:p>
          <w:p w14:paraId="284831EE" w14:textId="77777777" w:rsidR="005E7CD2" w:rsidRPr="00021673" w:rsidRDefault="005E7CD2" w:rsidP="001C3C24">
            <w:pPr>
              <w:numPr>
                <w:ilvl w:val="1"/>
                <w:numId w:val="36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>Havayolu şirketinden uçuşların gerçekleştirildiğine dair alınan yazı (Seyahat acentelerinden alınan yazılar kabul edilmemektedir.)</w:t>
            </w:r>
          </w:p>
          <w:p w14:paraId="29BEB912" w14:textId="7CD410D6" w:rsidR="005E7CD2" w:rsidRPr="00021673" w:rsidRDefault="005E7CD2" w:rsidP="001C3C24">
            <w:pPr>
              <w:numPr>
                <w:ilvl w:val="1"/>
                <w:numId w:val="36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>İlgili havayolu şirketinin Özel Yolcu Programı (</w:t>
            </w:r>
            <w:proofErr w:type="spellStart"/>
            <w:r w:rsidRPr="00021673">
              <w:rPr>
                <w:rFonts w:eastAsia="Times New Roman" w:cstheme="minorHAnsi"/>
                <w:sz w:val="18"/>
                <w:lang w:eastAsia="en-GB"/>
              </w:rPr>
              <w:t>Miles&amp;Smiles</w:t>
            </w:r>
            <w:proofErr w:type="spellEnd"/>
            <w:r w:rsidRPr="00021673">
              <w:rPr>
                <w:rFonts w:eastAsia="Times New Roman" w:cstheme="minorHAnsi"/>
                <w:sz w:val="18"/>
                <w:lang w:eastAsia="en-GB"/>
              </w:rPr>
              <w:t xml:space="preserve"> </w:t>
            </w:r>
            <w:proofErr w:type="spellStart"/>
            <w:r w:rsidRPr="00021673">
              <w:rPr>
                <w:rFonts w:eastAsia="Times New Roman" w:cstheme="minorHAnsi"/>
                <w:sz w:val="18"/>
                <w:lang w:eastAsia="en-GB"/>
              </w:rPr>
              <w:t>vb</w:t>
            </w:r>
            <w:proofErr w:type="spellEnd"/>
            <w:r w:rsidRPr="00021673">
              <w:rPr>
                <w:rFonts w:eastAsia="Times New Roman" w:cstheme="minorHAnsi"/>
                <w:sz w:val="18"/>
                <w:lang w:eastAsia="en-GB"/>
              </w:rPr>
              <w:t>) hesap bildirim cetveli</w:t>
            </w:r>
          </w:p>
          <w:p w14:paraId="58C11039" w14:textId="7B61FFA4" w:rsidR="005E7CD2" w:rsidRPr="00021673" w:rsidRDefault="005E7CD2" w:rsidP="001C3C24">
            <w:pPr>
              <w:numPr>
                <w:ilvl w:val="0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20"/>
                <w:lang w:eastAsia="en-GB"/>
              </w:rPr>
            </w:pPr>
            <w:r w:rsidRPr="00021673">
              <w:rPr>
                <w:rFonts w:eastAsia="Times New Roman" w:cstheme="minorHAnsi"/>
                <w:sz w:val="20"/>
                <w:lang w:eastAsia="en-GB"/>
              </w:rPr>
              <w:t xml:space="preserve">Uçak biletlerinin seyahat acentesinden satın alınması durumunda acentenin düzenlediği ayrıntılı fatura veya harcamayı tevsik edici belge (334 sıra </w:t>
            </w:r>
            <w:proofErr w:type="spellStart"/>
            <w:r w:rsidRPr="00021673">
              <w:rPr>
                <w:rFonts w:eastAsia="Times New Roman" w:cstheme="minorHAnsi"/>
                <w:sz w:val="20"/>
                <w:lang w:eastAsia="en-GB"/>
              </w:rPr>
              <w:t>nolu</w:t>
            </w:r>
            <w:proofErr w:type="spellEnd"/>
            <w:r w:rsidRPr="00021673">
              <w:rPr>
                <w:rFonts w:eastAsia="Times New Roman" w:cstheme="minorHAnsi"/>
                <w:sz w:val="20"/>
                <w:lang w:eastAsia="en-GB"/>
              </w:rPr>
              <w:t xml:space="preserve"> Vergi Usul Kanunu Genel Tebliği uyarınca fatura yerine geçen, acente tarafından kaşe basılan ve imzalanan, fiyat detaylarının yer aldığı elektronik biletin gönderilmesi halinde fatura ibrazına gerek yoktur)</w:t>
            </w:r>
          </w:p>
          <w:p w14:paraId="01983B98" w14:textId="77777777" w:rsidR="005E7CD2" w:rsidRPr="00021673" w:rsidRDefault="005E7CD2" w:rsidP="001C3C24">
            <w:pPr>
              <w:numPr>
                <w:ilvl w:val="0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20"/>
                <w:lang w:eastAsia="en-GB"/>
              </w:rPr>
            </w:pPr>
            <w:r w:rsidRPr="00021673">
              <w:rPr>
                <w:rFonts w:eastAsia="Times New Roman" w:cstheme="minorHAnsi"/>
                <w:sz w:val="20"/>
                <w:lang w:eastAsia="en-GB"/>
              </w:rPr>
              <w:t xml:space="preserve">  Charter uçuş şeklinde organize edilen yurtdışı pazarlama faaliyetlerinde</w:t>
            </w:r>
          </w:p>
          <w:p w14:paraId="4832E460" w14:textId="25EFA9B8" w:rsidR="005E7CD2" w:rsidRPr="00021673" w:rsidRDefault="005E7CD2" w:rsidP="001C3C24">
            <w:pPr>
              <w:numPr>
                <w:ilvl w:val="1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>Katılımcıların pasaportlarının ana sayfası ile ilgili ülkeye giriş ve çıkış yaptıkların</w:t>
            </w:r>
            <w:r w:rsidR="00487BDB" w:rsidRPr="00021673">
              <w:rPr>
                <w:rFonts w:eastAsia="Times New Roman" w:cstheme="minorHAnsi"/>
                <w:sz w:val="18"/>
                <w:lang w:eastAsia="en-GB"/>
              </w:rPr>
              <w:t>ı</w:t>
            </w:r>
            <w:r w:rsidRPr="00021673">
              <w:rPr>
                <w:rFonts w:eastAsia="Times New Roman" w:cstheme="minorHAnsi"/>
                <w:sz w:val="18"/>
                <w:lang w:eastAsia="en-GB"/>
              </w:rPr>
              <w:t xml:space="preserve"> gösteren ilgili sayfaların fotokopileri veya uçuşa ait biniş kartları</w:t>
            </w:r>
          </w:p>
          <w:p w14:paraId="5C9D20DB" w14:textId="47782219" w:rsidR="005E7CD2" w:rsidRPr="00021673" w:rsidRDefault="005E7CD2" w:rsidP="001C3C24">
            <w:pPr>
              <w:numPr>
                <w:ilvl w:val="1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sz w:val="18"/>
                <w:lang w:eastAsia="en-GB"/>
              </w:rPr>
            </w:pPr>
            <w:r w:rsidRPr="00021673">
              <w:rPr>
                <w:rFonts w:eastAsia="Times New Roman" w:cstheme="minorHAnsi"/>
                <w:sz w:val="18"/>
                <w:lang w:eastAsia="en-GB"/>
              </w:rPr>
              <w:t>Katılımcıların konaklama bilgilerinin yer aldığı konaklama kaydı</w:t>
            </w:r>
          </w:p>
          <w:p w14:paraId="54C7232F" w14:textId="3D7EF15B" w:rsidR="005E7CD2" w:rsidRPr="00604055" w:rsidRDefault="005E7CD2" w:rsidP="001C3C24">
            <w:pPr>
              <w:numPr>
                <w:ilvl w:val="0"/>
                <w:numId w:val="35"/>
              </w:num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021673">
              <w:rPr>
                <w:rFonts w:eastAsia="Times New Roman" w:cstheme="minorHAnsi"/>
                <w:sz w:val="20"/>
                <w:lang w:eastAsia="en-GB"/>
              </w:rPr>
              <w:t xml:space="preserve">Ödemenin bankacılık kanalıyla yapıldığını gösteren belge </w:t>
            </w:r>
            <w:del w:id="31" w:author="Kaan Sevinir" w:date="2023-04-13T11:13:00Z">
              <w:r w:rsidRPr="00021673" w:rsidDel="00D42123">
                <w:rPr>
                  <w:rFonts w:eastAsia="Times New Roman" w:cstheme="minorHAnsi"/>
                  <w:sz w:val="20"/>
                  <w:lang w:eastAsia="en-GB"/>
                </w:rPr>
                <w:delText>(Banka onaylı olması gerekmektedir)</w:delText>
              </w:r>
            </w:del>
          </w:p>
        </w:tc>
      </w:tr>
      <w:tr w:rsidR="005E7CD2" w:rsidRPr="00604055" w14:paraId="576CC700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555CB1F" w14:textId="77777777" w:rsidR="005E7CD2" w:rsidRPr="00604055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75E4AEA" w14:textId="0DE9312B" w:rsidR="005E7CD2" w:rsidRPr="00604055" w:rsidRDefault="005E7CD2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604055">
              <w:rPr>
                <w:rFonts w:eastAsia="Times New Roman" w:cstheme="minorHAnsi"/>
                <w:lang w:eastAsia="en-GB"/>
              </w:rPr>
              <w:t>Uluslararası veya şehirlerarası ulaşımın tren, gemi veya otobüs ile yapılması durumunda ulaşımda kullanılan bilet (Bilete ek olarak ödeme belgesi aranmaz.) (Ulaşımın nereden nereye yapıldığının belirtilmiş olması gerekmektedir.)</w:t>
            </w:r>
          </w:p>
        </w:tc>
      </w:tr>
      <w:tr w:rsidR="00F37D86" w:rsidRPr="00604055" w14:paraId="053C5C9B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8231AF" w14:textId="77777777" w:rsidR="00F37D86" w:rsidRPr="00604055" w:rsidRDefault="00F37D86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CB8B673" w14:textId="57361CC3" w:rsidR="00F37D86" w:rsidRPr="00604055" w:rsidRDefault="0042614F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>
              <w:rPr>
                <w:rFonts w:eastAsia="Times New Roman" w:cstheme="minorHAnsi"/>
                <w:lang w:eastAsia="en-GB"/>
              </w:rPr>
              <w:t>Faaliyete</w:t>
            </w:r>
            <w:r w:rsidRPr="00604055">
              <w:rPr>
                <w:rFonts w:eastAsia="Times New Roman" w:cstheme="minorHAnsi"/>
                <w:lang w:eastAsia="en-GB"/>
              </w:rPr>
              <w:t xml:space="preserve"> </w:t>
            </w:r>
            <w:r w:rsidR="00F37D86" w:rsidRPr="00604055">
              <w:rPr>
                <w:rFonts w:eastAsia="Times New Roman" w:cstheme="minorHAnsi"/>
                <w:lang w:eastAsia="en-GB"/>
              </w:rPr>
              <w:t>ilişkin yayın ve dokümanlar (fotoğraf, reklam verilen gazete, dergi örneği)</w:t>
            </w:r>
          </w:p>
        </w:tc>
      </w:tr>
      <w:tr w:rsidR="00487BDB" w:rsidRPr="00604055" w14:paraId="4DA8149A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AC4D12A" w14:textId="77777777" w:rsidR="00487BDB" w:rsidRPr="00604055" w:rsidRDefault="00487BDB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B992833" w14:textId="3F2AB144" w:rsidR="00487BDB" w:rsidRPr="00604055" w:rsidRDefault="00487BDB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604055">
              <w:rPr>
                <w:rFonts w:eastAsia="Times New Roman" w:cstheme="minorHAnsi"/>
                <w:lang w:eastAsia="en-GB"/>
              </w:rPr>
              <w:t xml:space="preserve">Tanıtım materyallerinin gönderimine ilişkin belge </w:t>
            </w:r>
          </w:p>
        </w:tc>
      </w:tr>
      <w:tr w:rsidR="007544ED" w:rsidRPr="00604055" w14:paraId="4DD95E77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245182A" w14:textId="77777777" w:rsidR="007544ED" w:rsidRPr="00604055" w:rsidRDefault="007544ED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FBCECE8" w14:textId="3C231163" w:rsidR="007544ED" w:rsidRPr="00604055" w:rsidRDefault="007544ED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604055">
              <w:rPr>
                <w:rFonts w:eastAsia="Times New Roman" w:cstheme="minorHAnsi"/>
                <w:lang w:eastAsia="en-GB"/>
              </w:rPr>
              <w:t>Türkiye’den temin edilen tanıtım malzemeleri için; tanıtım malzemelerinin yurtdışına gönderildiğine dair gümrük beyannameleri/basitleştirilmiş gümrük beyannameleri (bedelsiz veya iz bedeli üzerinden düzenlenmesi gerekmektedir), miktar bazında detaylı olarak düzenlenmiş kurye, kargo faturaları vb. belgeler</w:t>
            </w:r>
          </w:p>
        </w:tc>
      </w:tr>
      <w:tr w:rsidR="004B6A3C" w:rsidRPr="00604055" w14:paraId="5C79DE6B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A332157" w14:textId="77777777" w:rsidR="004B6A3C" w:rsidRPr="00604055" w:rsidRDefault="004B6A3C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692E577" w14:textId="38480C4C" w:rsidR="004B6A3C" w:rsidRPr="00604055" w:rsidRDefault="004B6A3C" w:rsidP="004B6A3C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9228A7">
              <w:t>Fatura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4B6A3C" w:rsidRPr="00604055" w14:paraId="65EEE763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A319F34" w14:textId="77777777" w:rsidR="004B6A3C" w:rsidRPr="00604055" w:rsidRDefault="004B6A3C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CB564F5" w14:textId="3F0C80A6" w:rsidR="004B6A3C" w:rsidRPr="00604055" w:rsidRDefault="004B6A3C" w:rsidP="004B6A3C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9228A7">
              <w:t>Dekont, e-dekont, hesap dökümü, swift belgesi, kredi kartı ekstresi vb. ödeme belgeleri</w:t>
            </w:r>
          </w:p>
        </w:tc>
      </w:tr>
      <w:tr w:rsidR="008A6D31" w:rsidRPr="00604055" w14:paraId="2FB63A1A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E31A08C" w14:textId="77777777" w:rsidR="008A6D31" w:rsidRPr="00604055" w:rsidRDefault="008A6D31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0E8D813" w14:textId="73DF8FEF" w:rsidR="008A6D31" w:rsidRPr="009228A7" w:rsidRDefault="008A6D31" w:rsidP="004B6A3C">
            <w:pPr>
              <w:tabs>
                <w:tab w:val="num" w:pos="851"/>
              </w:tabs>
              <w:suppressAutoHyphens/>
              <w:jc w:val="both"/>
            </w:pPr>
            <w:r>
              <w:t>Ön heyet düzenlenmiş ise ön heyete ait ödeme belgeleri</w:t>
            </w:r>
          </w:p>
        </w:tc>
      </w:tr>
      <w:tr w:rsidR="00487BDB" w:rsidRPr="00604055" w14:paraId="24256244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45CEDA5" w14:textId="77777777" w:rsidR="00487BDB" w:rsidRPr="00F276D2" w:rsidRDefault="00487BDB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C159C99" w14:textId="694D49A3" w:rsidR="00487BDB" w:rsidRPr="00604055" w:rsidRDefault="00487BDB" w:rsidP="001C3C24">
            <w:pPr>
              <w:tabs>
                <w:tab w:val="num" w:pos="851"/>
              </w:tabs>
              <w:suppressAutoHyphens/>
              <w:jc w:val="both"/>
            </w:pPr>
            <w:r w:rsidRPr="00604055">
              <w:t xml:space="preserve">Ödeme </w:t>
            </w:r>
            <w:r w:rsidR="00D678CE">
              <w:t>bilgileri</w:t>
            </w:r>
            <w:r w:rsidRPr="00604055">
              <w:t xml:space="preserve"> </w:t>
            </w:r>
            <w:r w:rsidR="007C31C8">
              <w:t>f</w:t>
            </w:r>
            <w:r w:rsidRPr="00604055">
              <w:t>ormu (Excel)</w:t>
            </w:r>
          </w:p>
        </w:tc>
      </w:tr>
      <w:tr w:rsidR="005E7CD2" w:rsidRPr="00604055" w14:paraId="5C51709A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4D0B7E" w14:textId="77777777" w:rsidR="005E7CD2" w:rsidRPr="00F276D2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BEC9D3" w14:textId="5707E4C7" w:rsidR="005E7CD2" w:rsidRPr="00604055" w:rsidRDefault="00D678CE" w:rsidP="001C3C24">
            <w:pPr>
              <w:tabs>
                <w:tab w:val="num" w:pos="851"/>
              </w:tabs>
              <w:suppressAutoHyphens/>
              <w:jc w:val="both"/>
              <w:rPr>
                <w:rFonts w:eastAsia="Times New Roman" w:cstheme="minorHAnsi"/>
                <w:lang w:eastAsia="en-GB"/>
              </w:rPr>
            </w:pPr>
            <w:r w:rsidRPr="00604055">
              <w:t>Katılımcı şirket bilgi formu (</w:t>
            </w:r>
            <w:proofErr w:type="spellStart"/>
            <w:r w:rsidRPr="00604055">
              <w:t>excel</w:t>
            </w:r>
            <w:proofErr w:type="spellEnd"/>
            <w:r w:rsidRPr="00604055">
              <w:t>)</w:t>
            </w:r>
          </w:p>
        </w:tc>
      </w:tr>
      <w:tr w:rsidR="005E7CD2" w:rsidRPr="00604055" w14:paraId="46DCEBA5" w14:textId="77777777" w:rsidTr="005E7CD2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E466EDB" w14:textId="77777777" w:rsidR="005E7CD2" w:rsidRPr="00F276D2" w:rsidRDefault="005E7CD2" w:rsidP="00F276D2">
            <w:pPr>
              <w:pStyle w:val="ListeParagraf"/>
              <w:numPr>
                <w:ilvl w:val="0"/>
                <w:numId w:val="41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F1795DB" w14:textId="48C06696" w:rsidR="005E7CD2" w:rsidRPr="00604055" w:rsidRDefault="005B1EC1" w:rsidP="001C3C24">
            <w:pPr>
              <w:tabs>
                <w:tab w:val="num" w:pos="851"/>
              </w:tabs>
              <w:suppressAutoHyphens/>
              <w:jc w:val="both"/>
            </w:pPr>
            <w:r>
              <w:t xml:space="preserve">İncelemeci kuruluş </w:t>
            </w:r>
            <w:r w:rsidR="00200365" w:rsidRPr="00604055">
              <w:t>tarafından talep edilecek diğer bilgi ve belgeler</w:t>
            </w:r>
          </w:p>
        </w:tc>
      </w:tr>
      <w:bookmarkEnd w:id="30"/>
    </w:tbl>
    <w:p w14:paraId="497471E5" w14:textId="77777777" w:rsidR="00983702" w:rsidRDefault="00983702">
      <w:r>
        <w:br w:type="page"/>
      </w:r>
    </w:p>
    <w:tbl>
      <w:tblPr>
        <w:tblStyle w:val="TabloKlavuzu3"/>
        <w:tblW w:w="10343" w:type="dxa"/>
        <w:tblLook w:val="04A0" w:firstRow="1" w:lastRow="0" w:firstColumn="1" w:lastColumn="0" w:noHBand="0" w:noVBand="1"/>
      </w:tblPr>
      <w:tblGrid>
        <w:gridCol w:w="10343"/>
        <w:tblGridChange w:id="32">
          <w:tblGrid>
            <w:gridCol w:w="10343"/>
          </w:tblGrid>
        </w:tblGridChange>
      </w:tblGrid>
      <w:tr w:rsidR="00D25835" w:rsidRPr="00604055" w14:paraId="2420BF66" w14:textId="77777777" w:rsidTr="00021673">
        <w:trPr>
          <w:trHeight w:val="25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1B8DEF" w14:textId="7E7AD619" w:rsidR="00D25835" w:rsidRPr="00604055" w:rsidRDefault="00D25835" w:rsidP="0087051B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bookmarkStart w:id="33" w:name="_Hlk123919895"/>
            <w:r w:rsidRPr="0060405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DİKKAT EDİLECEK HUSUSLAR</w:t>
            </w:r>
          </w:p>
        </w:tc>
      </w:tr>
      <w:tr w:rsidR="00CE2E66" w:rsidRPr="00604055" w14:paraId="376B7DE0" w14:textId="77777777" w:rsidTr="00ED635F">
        <w:tblPrEx>
          <w:tblW w:w="10343" w:type="dxa"/>
          <w:tblPrExChange w:id="34" w:author="Kaan Sevinir" w:date="2023-04-14T12:48:00Z">
            <w:tblPrEx>
              <w:tblW w:w="10343" w:type="dxa"/>
            </w:tblPrEx>
          </w:tblPrExChange>
        </w:tblPrEx>
        <w:trPr>
          <w:trHeight w:val="427"/>
          <w:ins w:id="35" w:author="Kaan Sevinir" w:date="2023-04-14T12:19:00Z"/>
          <w:trPrChange w:id="36" w:author="Kaan Sevinir" w:date="2023-04-14T12:48:00Z">
            <w:trPr>
              <w:trHeight w:val="427"/>
            </w:trPr>
          </w:trPrChange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PrChange w:id="37" w:author="Kaan Sevinir" w:date="2023-04-14T12:48:00Z">
              <w:tcPr>
                <w:tcW w:w="10343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9DC6716" w14:textId="22F203CA" w:rsidR="00CE2E66" w:rsidRPr="00983702" w:rsidRDefault="00CE2E66" w:rsidP="00CE2E66">
            <w:pPr>
              <w:pStyle w:val="ListeParagraf"/>
              <w:numPr>
                <w:ilvl w:val="0"/>
                <w:numId w:val="30"/>
              </w:numPr>
              <w:jc w:val="both"/>
              <w:rPr>
                <w:ins w:id="38" w:author="Kaan Sevinir" w:date="2023-04-14T12:19:00Z"/>
                <w:rFonts w:cstheme="minorHAnsi"/>
                <w:color w:val="000000" w:themeColor="text1"/>
              </w:rPr>
            </w:pPr>
            <w:bookmarkStart w:id="39" w:name="_GoBack" w:colFirst="0" w:colLast="-1"/>
            <w:ins w:id="40" w:author="Kaan Sevinir" w:date="2023-04-14T12:48:00Z">
              <w:r w:rsidRPr="00064638">
                <w:rPr>
                  <w:rFonts w:cstheme="minorHAnsi"/>
                  <w:color w:val="000000" w:themeColor="text1"/>
                  <w:szCs w:val="20"/>
                </w:rPr>
                <w:t xml:space="preserve">Bu form ve ekleri </w:t>
              </w:r>
              <w:proofErr w:type="gramStart"/>
              <w:r w:rsidRPr="00064638">
                <w:rPr>
                  <w:rFonts w:cstheme="minorHAnsi"/>
                  <w:color w:val="000000" w:themeColor="text1"/>
                  <w:szCs w:val="20"/>
                </w:rPr>
                <w:t>işbirliği</w:t>
              </w:r>
              <w:proofErr w:type="gramEnd"/>
              <w:r w:rsidRPr="00064638">
                <w:rPr>
                  <w:rFonts w:cstheme="minorHAnsi"/>
                  <w:color w:val="000000" w:themeColor="text1"/>
                  <w:szCs w:val="20"/>
                </w:rPr>
                <w:t xml:space="preserve"> kuruluşunu temsil/ilzama yetkili kişi/kişilerce elektronik imza ile imzalanacaktır.</w:t>
              </w:r>
            </w:ins>
          </w:p>
        </w:tc>
      </w:tr>
      <w:bookmarkEnd w:id="39"/>
      <w:tr w:rsidR="00983702" w:rsidRPr="00604055" w14:paraId="21D380E3" w14:textId="77777777" w:rsidTr="00C369E4">
        <w:trPr>
          <w:trHeight w:val="42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C5F1A2" w14:textId="22DFCAFB" w:rsidR="00983702" w:rsidRPr="00604055" w:rsidRDefault="00983702" w:rsidP="00D25835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983702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D25835" w:rsidRPr="00604055" w14:paraId="781A1916" w14:textId="77777777" w:rsidTr="00C369E4">
        <w:trPr>
          <w:trHeight w:val="42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3512AB" w14:textId="39B6B362" w:rsidR="00D25835" w:rsidRPr="00604055" w:rsidRDefault="000A6B36" w:rsidP="00D25835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bookmarkStart w:id="41" w:name="_Hlk105770251"/>
            <w:ins w:id="42" w:author="Kaan Sevinir" w:date="2023-04-14T12:19:00Z">
              <w:r>
                <w:rPr>
                  <w:rFonts w:cstheme="minorHAnsi"/>
                  <w:color w:val="000000" w:themeColor="text1"/>
                  <w:szCs w:val="20"/>
                </w:rPr>
                <w:t>Destek Yönetim Sistemi (DYS) üzerinden</w:t>
              </w:r>
              <w:r>
                <w:rPr>
                  <w:rFonts w:cstheme="minorHAnsi"/>
                  <w:color w:val="000000" w:themeColor="text1"/>
                </w:rPr>
                <w:t xml:space="preserve"> </w:t>
              </w:r>
            </w:ins>
            <w:del w:id="43" w:author="Kaan Sevinir" w:date="2023-04-14T12:19:00Z">
              <w:r w:rsidR="00EF3BE3" w:rsidRPr="00604055" w:rsidDel="000A6B36">
                <w:rPr>
                  <w:rFonts w:cstheme="minorHAnsi"/>
                  <w:color w:val="000000" w:themeColor="text1"/>
                </w:rPr>
                <w:delText>Y</w:delText>
              </w:r>
            </w:del>
            <w:ins w:id="44" w:author="Kaan Sevinir" w:date="2023-04-14T12:19:00Z">
              <w:r>
                <w:rPr>
                  <w:rFonts w:cstheme="minorHAnsi"/>
                  <w:color w:val="000000" w:themeColor="text1"/>
                </w:rPr>
                <w:t>y</w:t>
              </w:r>
            </w:ins>
            <w:r w:rsidR="00EF3BE3" w:rsidRPr="00604055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D25835" w:rsidRPr="00604055" w14:paraId="134BCC23" w14:textId="77777777" w:rsidTr="0087051B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4161A6" w14:textId="77777777" w:rsidR="00D25835" w:rsidRPr="00604055" w:rsidRDefault="00D25835" w:rsidP="00D25835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604055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604055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604055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D25835" w14:paraId="6DA97CAE" w14:textId="77777777" w:rsidTr="00C369E4">
        <w:trPr>
          <w:trHeight w:val="141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E32258" w14:textId="77777777" w:rsidR="00D25835" w:rsidRPr="00604055" w:rsidRDefault="00D25835" w:rsidP="00D25835">
            <w:pPr>
              <w:pStyle w:val="ListeParagraf"/>
              <w:numPr>
                <w:ilvl w:val="0"/>
                <w:numId w:val="28"/>
              </w:numPr>
              <w:rPr>
                <w:rFonts w:cstheme="minorHAnsi"/>
                <w:color w:val="000000" w:themeColor="text1"/>
              </w:rPr>
            </w:pPr>
            <w:r w:rsidRPr="00604055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bookmarkEnd w:id="41"/>
      <w:bookmarkEnd w:id="33"/>
    </w:tbl>
    <w:p w14:paraId="4A6D818B" w14:textId="3E02D82C" w:rsidR="00C97E98" w:rsidRPr="00487BDB" w:rsidRDefault="00C97E98" w:rsidP="00C369E4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sectPr w:rsidR="00C97E98" w:rsidRPr="00487BDB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A18B8" w14:textId="77777777" w:rsidR="00044DD7" w:rsidRDefault="00044DD7" w:rsidP="00FA1F05">
      <w:pPr>
        <w:spacing w:after="0" w:line="240" w:lineRule="auto"/>
      </w:pPr>
      <w:r>
        <w:separator/>
      </w:r>
    </w:p>
  </w:endnote>
  <w:endnote w:type="continuationSeparator" w:id="0">
    <w:p w14:paraId="6D08777C" w14:textId="77777777" w:rsidR="00044DD7" w:rsidRDefault="00044DD7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B1072" w14:textId="491A59BF" w:rsidR="004E78BF" w:rsidRDefault="004E78BF" w:rsidP="005278D9">
            <w:pPr>
              <w:ind w:hanging="254"/>
              <w:jc w:val="center"/>
              <w:rPr>
                <w:rFonts w:cstheme="minorHAnsi"/>
                <w:bCs/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EK-</w:t>
            </w:r>
            <w:r w:rsidR="007C7BA4" w:rsidRPr="007C7BA4">
              <w:t xml:space="preserve"> </w:t>
            </w:r>
            <w:proofErr w:type="spellStart"/>
            <w:r w:rsidR="008417C5" w:rsidRPr="008417C5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8417C5" w:rsidRPr="008417C5">
              <w:rPr>
                <w:b/>
                <w:bCs/>
                <w:color w:val="002060"/>
                <w:sz w:val="20"/>
                <w:szCs w:val="20"/>
              </w:rPr>
              <w:t xml:space="preserve"> Ticaret Heyeti/</w:t>
            </w:r>
            <w:proofErr w:type="spellStart"/>
            <w:r w:rsidR="008417C5" w:rsidRPr="008417C5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8417C5" w:rsidRPr="008417C5">
              <w:rPr>
                <w:b/>
                <w:bCs/>
                <w:color w:val="002060"/>
                <w:sz w:val="20"/>
                <w:szCs w:val="20"/>
              </w:rPr>
              <w:t xml:space="preserve"> Alım Heyeti/Sanal Ticaret Heyeti Destek Ödeme Başvuru Formu</w:t>
            </w:r>
            <w:r w:rsidR="005278D9"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</w:t>
            </w:r>
          </w:p>
          <w:p w14:paraId="7B978BA8" w14:textId="6B237ACE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T.C. TİCARET BAKANLIĞI | </w:t>
            </w:r>
            <w:r w:rsidR="00F465F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47576072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8861D6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8861D6">
              <w:rPr>
                <w:b/>
                <w:bCs/>
                <w:noProof/>
                <w:sz w:val="20"/>
                <w:szCs w:val="20"/>
              </w:rPr>
              <w:t>5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F1A3" w14:textId="77777777" w:rsidR="00044DD7" w:rsidRDefault="00044DD7" w:rsidP="00FA1F05">
      <w:pPr>
        <w:spacing w:after="0" w:line="240" w:lineRule="auto"/>
      </w:pPr>
      <w:r>
        <w:separator/>
      </w:r>
    </w:p>
  </w:footnote>
  <w:footnote w:type="continuationSeparator" w:id="0">
    <w:p w14:paraId="184711F0" w14:textId="77777777" w:rsidR="00044DD7" w:rsidRDefault="00044DD7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2646"/>
    <w:multiLevelType w:val="hybridMultilevel"/>
    <w:tmpl w:val="F6D294F2"/>
    <w:lvl w:ilvl="0" w:tplc="E918CC14">
      <w:start w:val="1"/>
      <w:numFmt w:val="lowerLetter"/>
      <w:lvlText w:val="%1)"/>
      <w:lvlJc w:val="left"/>
      <w:pPr>
        <w:ind w:left="3338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E57F7A"/>
    <w:multiLevelType w:val="hybridMultilevel"/>
    <w:tmpl w:val="042C5246"/>
    <w:lvl w:ilvl="0" w:tplc="A9D28E7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1E0F4F5C"/>
    <w:multiLevelType w:val="hybridMultilevel"/>
    <w:tmpl w:val="751887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443231"/>
    <w:multiLevelType w:val="hybridMultilevel"/>
    <w:tmpl w:val="7B1C7E1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645B4FCC"/>
    <w:multiLevelType w:val="hybridMultilevel"/>
    <w:tmpl w:val="C2027E68"/>
    <w:lvl w:ilvl="0" w:tplc="041F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711F8"/>
    <w:multiLevelType w:val="hybridMultilevel"/>
    <w:tmpl w:val="690A27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0930902"/>
    <w:multiLevelType w:val="hybridMultilevel"/>
    <w:tmpl w:val="0E320604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8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25"/>
  </w:num>
  <w:num w:numId="5">
    <w:abstractNumId w:val="3"/>
  </w:num>
  <w:num w:numId="6">
    <w:abstractNumId w:val="24"/>
  </w:num>
  <w:num w:numId="7">
    <w:abstractNumId w:val="39"/>
  </w:num>
  <w:num w:numId="8">
    <w:abstractNumId w:val="7"/>
  </w:num>
  <w:num w:numId="9">
    <w:abstractNumId w:val="26"/>
  </w:num>
  <w:num w:numId="10">
    <w:abstractNumId w:val="18"/>
  </w:num>
  <w:num w:numId="11">
    <w:abstractNumId w:val="1"/>
  </w:num>
  <w:num w:numId="12">
    <w:abstractNumId w:val="27"/>
  </w:num>
  <w:num w:numId="13">
    <w:abstractNumId w:val="13"/>
  </w:num>
  <w:num w:numId="14">
    <w:abstractNumId w:val="20"/>
  </w:num>
  <w:num w:numId="15">
    <w:abstractNumId w:val="2"/>
  </w:num>
  <w:num w:numId="16">
    <w:abstractNumId w:val="34"/>
  </w:num>
  <w:num w:numId="17">
    <w:abstractNumId w:val="40"/>
  </w:num>
  <w:num w:numId="18">
    <w:abstractNumId w:val="30"/>
  </w:num>
  <w:num w:numId="19">
    <w:abstractNumId w:val="6"/>
  </w:num>
  <w:num w:numId="20">
    <w:abstractNumId w:val="12"/>
  </w:num>
  <w:num w:numId="21">
    <w:abstractNumId w:val="9"/>
  </w:num>
  <w:num w:numId="22">
    <w:abstractNumId w:val="16"/>
  </w:num>
  <w:num w:numId="23">
    <w:abstractNumId w:val="4"/>
  </w:num>
  <w:num w:numId="24">
    <w:abstractNumId w:val="38"/>
  </w:num>
  <w:num w:numId="25">
    <w:abstractNumId w:val="5"/>
  </w:num>
  <w:num w:numId="26">
    <w:abstractNumId w:val="10"/>
  </w:num>
  <w:num w:numId="27">
    <w:abstractNumId w:val="36"/>
  </w:num>
  <w:num w:numId="28">
    <w:abstractNumId w:val="22"/>
  </w:num>
  <w:num w:numId="29">
    <w:abstractNumId w:val="33"/>
  </w:num>
  <w:num w:numId="30">
    <w:abstractNumId w:val="17"/>
  </w:num>
  <w:num w:numId="31">
    <w:abstractNumId w:val="37"/>
  </w:num>
  <w:num w:numId="32">
    <w:abstractNumId w:val="14"/>
  </w:num>
  <w:num w:numId="33">
    <w:abstractNumId w:val="29"/>
  </w:num>
  <w:num w:numId="34">
    <w:abstractNumId w:val="32"/>
  </w:num>
  <w:num w:numId="35">
    <w:abstractNumId w:val="28"/>
  </w:num>
  <w:num w:numId="36">
    <w:abstractNumId w:val="11"/>
  </w:num>
  <w:num w:numId="37">
    <w:abstractNumId w:val="0"/>
  </w:num>
  <w:num w:numId="38">
    <w:abstractNumId w:val="8"/>
  </w:num>
  <w:num w:numId="39">
    <w:abstractNumId w:val="31"/>
  </w:num>
  <w:num w:numId="40">
    <w:abstractNumId w:val="35"/>
  </w:num>
  <w:num w:numId="4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an Sevinir">
    <w15:presenceInfo w15:providerId="None" w15:userId="Kaan Sevini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tr-TR" w:vendorID="64" w:dllVersion="4096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36C4"/>
    <w:rsid w:val="000174F0"/>
    <w:rsid w:val="00021673"/>
    <w:rsid w:val="00022BA6"/>
    <w:rsid w:val="00025A5F"/>
    <w:rsid w:val="00027630"/>
    <w:rsid w:val="00036EED"/>
    <w:rsid w:val="00044DD7"/>
    <w:rsid w:val="00045196"/>
    <w:rsid w:val="00063886"/>
    <w:rsid w:val="00071A18"/>
    <w:rsid w:val="00071EDF"/>
    <w:rsid w:val="0007648E"/>
    <w:rsid w:val="000A3BB2"/>
    <w:rsid w:val="000A6B36"/>
    <w:rsid w:val="000A766F"/>
    <w:rsid w:val="000B0C48"/>
    <w:rsid w:val="000B15A8"/>
    <w:rsid w:val="000C0229"/>
    <w:rsid w:val="000C2B22"/>
    <w:rsid w:val="000C58FD"/>
    <w:rsid w:val="000D1C91"/>
    <w:rsid w:val="000E2E7B"/>
    <w:rsid w:val="000F3584"/>
    <w:rsid w:val="000F6A09"/>
    <w:rsid w:val="00102DF6"/>
    <w:rsid w:val="00105B99"/>
    <w:rsid w:val="00106A52"/>
    <w:rsid w:val="001265B8"/>
    <w:rsid w:val="00126F5D"/>
    <w:rsid w:val="001276F9"/>
    <w:rsid w:val="001417C0"/>
    <w:rsid w:val="00146C78"/>
    <w:rsid w:val="00146F21"/>
    <w:rsid w:val="00147EFF"/>
    <w:rsid w:val="00151317"/>
    <w:rsid w:val="00157D7B"/>
    <w:rsid w:val="00162C5F"/>
    <w:rsid w:val="00165962"/>
    <w:rsid w:val="00166D47"/>
    <w:rsid w:val="00177676"/>
    <w:rsid w:val="0018076E"/>
    <w:rsid w:val="0018127E"/>
    <w:rsid w:val="001856F3"/>
    <w:rsid w:val="001924E9"/>
    <w:rsid w:val="001A0180"/>
    <w:rsid w:val="001A31B9"/>
    <w:rsid w:val="001B5596"/>
    <w:rsid w:val="001C3C24"/>
    <w:rsid w:val="001C7152"/>
    <w:rsid w:val="001D3B3F"/>
    <w:rsid w:val="001D4F78"/>
    <w:rsid w:val="001E1493"/>
    <w:rsid w:val="001E40E1"/>
    <w:rsid w:val="001E6CE8"/>
    <w:rsid w:val="001F0007"/>
    <w:rsid w:val="00200365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17CC"/>
    <w:rsid w:val="00262531"/>
    <w:rsid w:val="00266632"/>
    <w:rsid w:val="0028155F"/>
    <w:rsid w:val="002839AC"/>
    <w:rsid w:val="002918F3"/>
    <w:rsid w:val="00292BDE"/>
    <w:rsid w:val="00295A8F"/>
    <w:rsid w:val="002B0C77"/>
    <w:rsid w:val="002B3A01"/>
    <w:rsid w:val="002B406E"/>
    <w:rsid w:val="002B505E"/>
    <w:rsid w:val="002B540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2308C"/>
    <w:rsid w:val="00323121"/>
    <w:rsid w:val="003277CB"/>
    <w:rsid w:val="00330EBB"/>
    <w:rsid w:val="003345D2"/>
    <w:rsid w:val="00336583"/>
    <w:rsid w:val="003605FB"/>
    <w:rsid w:val="0036472E"/>
    <w:rsid w:val="00364D27"/>
    <w:rsid w:val="003747FA"/>
    <w:rsid w:val="003770AB"/>
    <w:rsid w:val="00383275"/>
    <w:rsid w:val="00396E9C"/>
    <w:rsid w:val="00397EE5"/>
    <w:rsid w:val="003D1E2D"/>
    <w:rsid w:val="003D24FD"/>
    <w:rsid w:val="003D45FF"/>
    <w:rsid w:val="003D655B"/>
    <w:rsid w:val="003F17D0"/>
    <w:rsid w:val="003F7EA8"/>
    <w:rsid w:val="00411E83"/>
    <w:rsid w:val="00416ADF"/>
    <w:rsid w:val="00420FF1"/>
    <w:rsid w:val="00424B31"/>
    <w:rsid w:val="0042614F"/>
    <w:rsid w:val="004331D9"/>
    <w:rsid w:val="00437A32"/>
    <w:rsid w:val="0044195A"/>
    <w:rsid w:val="00442781"/>
    <w:rsid w:val="00444052"/>
    <w:rsid w:val="004445FA"/>
    <w:rsid w:val="00447DF6"/>
    <w:rsid w:val="00451017"/>
    <w:rsid w:val="00451565"/>
    <w:rsid w:val="00460FFA"/>
    <w:rsid w:val="004704B8"/>
    <w:rsid w:val="00484C32"/>
    <w:rsid w:val="0048586E"/>
    <w:rsid w:val="00485A00"/>
    <w:rsid w:val="00487BDB"/>
    <w:rsid w:val="004A009C"/>
    <w:rsid w:val="004A5F7D"/>
    <w:rsid w:val="004A6CD5"/>
    <w:rsid w:val="004B52F0"/>
    <w:rsid w:val="004B6A3C"/>
    <w:rsid w:val="004C2CAA"/>
    <w:rsid w:val="004C4ACC"/>
    <w:rsid w:val="004E5211"/>
    <w:rsid w:val="004E57B2"/>
    <w:rsid w:val="004E78BF"/>
    <w:rsid w:val="004E7F18"/>
    <w:rsid w:val="00515202"/>
    <w:rsid w:val="0051646E"/>
    <w:rsid w:val="0051680C"/>
    <w:rsid w:val="0052374C"/>
    <w:rsid w:val="005278D9"/>
    <w:rsid w:val="0053697B"/>
    <w:rsid w:val="00537AC6"/>
    <w:rsid w:val="00557583"/>
    <w:rsid w:val="00570155"/>
    <w:rsid w:val="005A1E9B"/>
    <w:rsid w:val="005A3DD0"/>
    <w:rsid w:val="005A6186"/>
    <w:rsid w:val="005A7566"/>
    <w:rsid w:val="005B1EC1"/>
    <w:rsid w:val="005B56AD"/>
    <w:rsid w:val="005C65BD"/>
    <w:rsid w:val="005C6D7C"/>
    <w:rsid w:val="005D760A"/>
    <w:rsid w:val="005D7FA2"/>
    <w:rsid w:val="005E62BF"/>
    <w:rsid w:val="005E7CD2"/>
    <w:rsid w:val="005F16E7"/>
    <w:rsid w:val="00604055"/>
    <w:rsid w:val="0060502E"/>
    <w:rsid w:val="006146DA"/>
    <w:rsid w:val="00616988"/>
    <w:rsid w:val="00616F76"/>
    <w:rsid w:val="00630930"/>
    <w:rsid w:val="00632C24"/>
    <w:rsid w:val="006545D3"/>
    <w:rsid w:val="006632DA"/>
    <w:rsid w:val="00672554"/>
    <w:rsid w:val="00672C4C"/>
    <w:rsid w:val="00676AEF"/>
    <w:rsid w:val="00677730"/>
    <w:rsid w:val="00683D50"/>
    <w:rsid w:val="0069135C"/>
    <w:rsid w:val="006A415C"/>
    <w:rsid w:val="006B0B55"/>
    <w:rsid w:val="006B4C95"/>
    <w:rsid w:val="006C0C92"/>
    <w:rsid w:val="006E55C5"/>
    <w:rsid w:val="006E7AE8"/>
    <w:rsid w:val="006F0562"/>
    <w:rsid w:val="006F0DEE"/>
    <w:rsid w:val="006F4F2B"/>
    <w:rsid w:val="006F65C5"/>
    <w:rsid w:val="00700855"/>
    <w:rsid w:val="0071357C"/>
    <w:rsid w:val="00713CE5"/>
    <w:rsid w:val="007232AC"/>
    <w:rsid w:val="007258DF"/>
    <w:rsid w:val="007336C0"/>
    <w:rsid w:val="007460F7"/>
    <w:rsid w:val="00746E0C"/>
    <w:rsid w:val="007544ED"/>
    <w:rsid w:val="00760F0F"/>
    <w:rsid w:val="007619F5"/>
    <w:rsid w:val="00762D39"/>
    <w:rsid w:val="007637A0"/>
    <w:rsid w:val="0077502F"/>
    <w:rsid w:val="00780104"/>
    <w:rsid w:val="00780A16"/>
    <w:rsid w:val="007A1804"/>
    <w:rsid w:val="007A52F7"/>
    <w:rsid w:val="007A7BB0"/>
    <w:rsid w:val="007C31C8"/>
    <w:rsid w:val="007C7BA4"/>
    <w:rsid w:val="007D27FF"/>
    <w:rsid w:val="007D4370"/>
    <w:rsid w:val="007D55E1"/>
    <w:rsid w:val="007D7447"/>
    <w:rsid w:val="007E398D"/>
    <w:rsid w:val="007E5021"/>
    <w:rsid w:val="007E59E0"/>
    <w:rsid w:val="007E6F32"/>
    <w:rsid w:val="007E748E"/>
    <w:rsid w:val="007E773E"/>
    <w:rsid w:val="008013E6"/>
    <w:rsid w:val="008030A4"/>
    <w:rsid w:val="00814BB0"/>
    <w:rsid w:val="00814C25"/>
    <w:rsid w:val="00815BCA"/>
    <w:rsid w:val="0082517F"/>
    <w:rsid w:val="008256D9"/>
    <w:rsid w:val="00831188"/>
    <w:rsid w:val="00832AD7"/>
    <w:rsid w:val="008417C5"/>
    <w:rsid w:val="0084277A"/>
    <w:rsid w:val="00846018"/>
    <w:rsid w:val="00847C5E"/>
    <w:rsid w:val="008508BB"/>
    <w:rsid w:val="008561AC"/>
    <w:rsid w:val="0087444E"/>
    <w:rsid w:val="00877395"/>
    <w:rsid w:val="008861D6"/>
    <w:rsid w:val="00887D61"/>
    <w:rsid w:val="008916C4"/>
    <w:rsid w:val="00891C71"/>
    <w:rsid w:val="008A535D"/>
    <w:rsid w:val="008A6D31"/>
    <w:rsid w:val="008C1213"/>
    <w:rsid w:val="008C2046"/>
    <w:rsid w:val="008D222C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1C75"/>
    <w:rsid w:val="009129CE"/>
    <w:rsid w:val="00917319"/>
    <w:rsid w:val="009744BB"/>
    <w:rsid w:val="00974545"/>
    <w:rsid w:val="00981290"/>
    <w:rsid w:val="00983702"/>
    <w:rsid w:val="00985F06"/>
    <w:rsid w:val="00995225"/>
    <w:rsid w:val="009C3EB8"/>
    <w:rsid w:val="009C69AB"/>
    <w:rsid w:val="009C7D3D"/>
    <w:rsid w:val="009C7E4A"/>
    <w:rsid w:val="009D1A43"/>
    <w:rsid w:val="009D4780"/>
    <w:rsid w:val="009F63B4"/>
    <w:rsid w:val="00A1401F"/>
    <w:rsid w:val="00A17432"/>
    <w:rsid w:val="00A20B70"/>
    <w:rsid w:val="00A24F3D"/>
    <w:rsid w:val="00A62645"/>
    <w:rsid w:val="00A64905"/>
    <w:rsid w:val="00A744D8"/>
    <w:rsid w:val="00A801DA"/>
    <w:rsid w:val="00A81AB5"/>
    <w:rsid w:val="00A83E6C"/>
    <w:rsid w:val="00A90842"/>
    <w:rsid w:val="00A918E4"/>
    <w:rsid w:val="00A94F7A"/>
    <w:rsid w:val="00AA17E6"/>
    <w:rsid w:val="00AA497C"/>
    <w:rsid w:val="00AC1362"/>
    <w:rsid w:val="00AD1592"/>
    <w:rsid w:val="00AD7DCE"/>
    <w:rsid w:val="00AE360C"/>
    <w:rsid w:val="00AE4D65"/>
    <w:rsid w:val="00AF189D"/>
    <w:rsid w:val="00AF207D"/>
    <w:rsid w:val="00AF4F89"/>
    <w:rsid w:val="00B05EED"/>
    <w:rsid w:val="00B07ECE"/>
    <w:rsid w:val="00B17C4A"/>
    <w:rsid w:val="00B17E46"/>
    <w:rsid w:val="00B23A8D"/>
    <w:rsid w:val="00B408EC"/>
    <w:rsid w:val="00B43779"/>
    <w:rsid w:val="00B43C7F"/>
    <w:rsid w:val="00B52886"/>
    <w:rsid w:val="00B52D42"/>
    <w:rsid w:val="00B53EB3"/>
    <w:rsid w:val="00B61155"/>
    <w:rsid w:val="00B65154"/>
    <w:rsid w:val="00B67124"/>
    <w:rsid w:val="00B7486D"/>
    <w:rsid w:val="00B75826"/>
    <w:rsid w:val="00B812CD"/>
    <w:rsid w:val="00B81424"/>
    <w:rsid w:val="00BA6F5E"/>
    <w:rsid w:val="00BB266A"/>
    <w:rsid w:val="00BB2E6C"/>
    <w:rsid w:val="00BD25C7"/>
    <w:rsid w:val="00BD6A09"/>
    <w:rsid w:val="00BE02E1"/>
    <w:rsid w:val="00BE2715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13623"/>
    <w:rsid w:val="00C25728"/>
    <w:rsid w:val="00C337C5"/>
    <w:rsid w:val="00C369E4"/>
    <w:rsid w:val="00C3714A"/>
    <w:rsid w:val="00C528CA"/>
    <w:rsid w:val="00C64B87"/>
    <w:rsid w:val="00C83FE9"/>
    <w:rsid w:val="00C919C6"/>
    <w:rsid w:val="00C97E98"/>
    <w:rsid w:val="00CA51FC"/>
    <w:rsid w:val="00CA7BF6"/>
    <w:rsid w:val="00CC15CF"/>
    <w:rsid w:val="00CC1BF5"/>
    <w:rsid w:val="00CC39D1"/>
    <w:rsid w:val="00CD2C48"/>
    <w:rsid w:val="00CE2E66"/>
    <w:rsid w:val="00CF5080"/>
    <w:rsid w:val="00D02F15"/>
    <w:rsid w:val="00D10105"/>
    <w:rsid w:val="00D239A2"/>
    <w:rsid w:val="00D25835"/>
    <w:rsid w:val="00D267F7"/>
    <w:rsid w:val="00D418C9"/>
    <w:rsid w:val="00D42123"/>
    <w:rsid w:val="00D53D77"/>
    <w:rsid w:val="00D60BB2"/>
    <w:rsid w:val="00D6157F"/>
    <w:rsid w:val="00D619FC"/>
    <w:rsid w:val="00D65780"/>
    <w:rsid w:val="00D678CE"/>
    <w:rsid w:val="00D8030A"/>
    <w:rsid w:val="00D82DD0"/>
    <w:rsid w:val="00D83303"/>
    <w:rsid w:val="00DC0CBB"/>
    <w:rsid w:val="00DC26B8"/>
    <w:rsid w:val="00DC403B"/>
    <w:rsid w:val="00DC5DA4"/>
    <w:rsid w:val="00DD29F1"/>
    <w:rsid w:val="00DD3589"/>
    <w:rsid w:val="00DD5382"/>
    <w:rsid w:val="00DE7C0E"/>
    <w:rsid w:val="00DF21E0"/>
    <w:rsid w:val="00DF459A"/>
    <w:rsid w:val="00E01BE7"/>
    <w:rsid w:val="00E229CE"/>
    <w:rsid w:val="00E26A99"/>
    <w:rsid w:val="00E474E5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C5C77"/>
    <w:rsid w:val="00EE3725"/>
    <w:rsid w:val="00EE5A20"/>
    <w:rsid w:val="00EE5CB6"/>
    <w:rsid w:val="00EE6C18"/>
    <w:rsid w:val="00EF3BE3"/>
    <w:rsid w:val="00EF607E"/>
    <w:rsid w:val="00EF6216"/>
    <w:rsid w:val="00EF7892"/>
    <w:rsid w:val="00F0246C"/>
    <w:rsid w:val="00F066AA"/>
    <w:rsid w:val="00F06E95"/>
    <w:rsid w:val="00F1359D"/>
    <w:rsid w:val="00F175D9"/>
    <w:rsid w:val="00F276D2"/>
    <w:rsid w:val="00F3613A"/>
    <w:rsid w:val="00F37D86"/>
    <w:rsid w:val="00F45C68"/>
    <w:rsid w:val="00F465F7"/>
    <w:rsid w:val="00F54F05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C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qFormat/>
    <w:rsid w:val="00775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746E0C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77502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AklamaMetni">
    <w:name w:val="annotation text"/>
    <w:basedOn w:val="Normal"/>
    <w:link w:val="AklamaMetniChar"/>
    <w:uiPriority w:val="99"/>
    <w:unhideWhenUsed/>
    <w:rsid w:val="00847C5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47C5E"/>
    <w:rPr>
      <w:sz w:val="20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847C5E"/>
    <w:rPr>
      <w:sz w:val="16"/>
      <w:szCs w:val="16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81424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81424"/>
    <w:rPr>
      <w:b/>
      <w:bCs/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261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5E7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D2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4A000-F0F3-4F2D-A109-7B9C2027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24</cp:revision>
  <cp:lastPrinted>2022-06-23T13:47:00Z</cp:lastPrinted>
  <dcterms:created xsi:type="dcterms:W3CDTF">2022-09-23T11:22:00Z</dcterms:created>
  <dcterms:modified xsi:type="dcterms:W3CDTF">2023-04-14T09:48:00Z</dcterms:modified>
</cp:coreProperties>
</file>